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A39D350" w14:textId="77777777" w:rsidR="00321D20" w:rsidRDefault="007931D1">
      <w:pPr>
        <w:pStyle w:val="ExerciseTitle"/>
        <w:rPr>
          <w:b/>
        </w:rPr>
      </w:pPr>
      <w:r>
        <w:rPr>
          <w:rFonts w:ascii="Arial" w:hAnsi="Arial"/>
          <w:b/>
          <w:sz w:val="32"/>
          <w:szCs w:val="32"/>
        </w:rPr>
        <w:t>LAB 5 – Implementing an ALU</w:t>
      </w:r>
    </w:p>
    <w:p w14:paraId="476C979A" w14:textId="77777777" w:rsidR="00321D20" w:rsidRDefault="007931D1">
      <w:pPr>
        <w:pStyle w:val="Heading"/>
        <w:rPr>
          <w:b/>
        </w:rPr>
      </w:pPr>
      <w:r>
        <w:rPr>
          <w:b/>
        </w:rPr>
        <w:t>Goals</w:t>
      </w:r>
    </w:p>
    <w:p w14:paraId="2C00CC3C" w14:textId="77777777" w:rsidR="00321D20" w:rsidRDefault="007931D1">
      <w:pPr>
        <w:pStyle w:val="Body"/>
        <w:numPr>
          <w:ilvl w:val="0"/>
          <w:numId w:val="2"/>
        </w:numPr>
      </w:pPr>
      <w:r>
        <w:t>Implement an Arithmetic Logic Unit (ALU) in Verilog.</w:t>
      </w:r>
    </w:p>
    <w:p w14:paraId="35A7D2BE" w14:textId="77777777" w:rsidR="00321D20" w:rsidRDefault="007931D1">
      <w:pPr>
        <w:pStyle w:val="Body"/>
        <w:numPr>
          <w:ilvl w:val="0"/>
          <w:numId w:val="2"/>
        </w:numPr>
      </w:pPr>
      <w:r>
        <w:t xml:space="preserve">Learn how to evaluate the speed and FPGA resource utilization of a circuit in </w:t>
      </w:r>
      <w:proofErr w:type="spellStart"/>
      <w:r>
        <w:t>Vivado</w:t>
      </w:r>
      <w:proofErr w:type="spellEnd"/>
      <w:r>
        <w:t>.</w:t>
      </w:r>
    </w:p>
    <w:p w14:paraId="024C9EAA" w14:textId="77777777" w:rsidR="00321D20" w:rsidRDefault="007931D1">
      <w:pPr>
        <w:pStyle w:val="Heading"/>
        <w:rPr>
          <w:b/>
        </w:rPr>
      </w:pPr>
      <w:r>
        <w:rPr>
          <w:b/>
        </w:rPr>
        <w:t>To Do</w:t>
      </w:r>
    </w:p>
    <w:p w14:paraId="506F98DA" w14:textId="77777777" w:rsidR="00321D20" w:rsidRDefault="007931D1">
      <w:pPr>
        <w:pStyle w:val="Body"/>
        <w:numPr>
          <w:ilvl w:val="0"/>
          <w:numId w:val="1"/>
        </w:numPr>
      </w:pPr>
      <w:r>
        <w:t xml:space="preserve">Draw a block level diagram of the MIPS 32-bit ALU, based on the description in the textbook. </w:t>
      </w:r>
    </w:p>
    <w:p w14:paraId="6447CCC5" w14:textId="77777777" w:rsidR="00321D20" w:rsidRDefault="007931D1">
      <w:pPr>
        <w:pStyle w:val="Body"/>
        <w:numPr>
          <w:ilvl w:val="0"/>
          <w:numId w:val="1"/>
        </w:numPr>
      </w:pPr>
      <w:r>
        <w:t>Implement the ALU using Verilog.</w:t>
      </w:r>
    </w:p>
    <w:p w14:paraId="31878FCA" w14:textId="77777777" w:rsidR="00321D20" w:rsidRDefault="007931D1">
      <w:pPr>
        <w:pStyle w:val="Body"/>
        <w:numPr>
          <w:ilvl w:val="0"/>
          <w:numId w:val="1"/>
        </w:numPr>
      </w:pPr>
      <w:r>
        <w:t>Synthesize the ALU and evaluate speed and FPGA resource utilization.</w:t>
      </w:r>
    </w:p>
    <w:p w14:paraId="38A3F347" w14:textId="77777777" w:rsidR="00321D20" w:rsidRDefault="007931D1">
      <w:pPr>
        <w:pStyle w:val="Body"/>
        <w:numPr>
          <w:ilvl w:val="0"/>
          <w:numId w:val="3"/>
        </w:numPr>
        <w:shd w:val="clear" w:color="auto" w:fill="D8D8D8"/>
      </w:pPr>
      <w:r>
        <w:t>Follow the instructions. Paragraphs that have a gray background like the current paragraph denote descriptions that require you to do something.</w:t>
      </w:r>
    </w:p>
    <w:p w14:paraId="04B8BBCB" w14:textId="565DF57E" w:rsidR="00321D20" w:rsidRDefault="007931D1">
      <w:pPr>
        <w:numPr>
          <w:ilvl w:val="0"/>
          <w:numId w:val="3"/>
        </w:numPr>
        <w:rPr>
          <w:ins w:id="0" w:author="M4mA0ygaTf@student.ethz.ch" w:date="2019-03-31T20:38:00Z"/>
        </w:rPr>
      </w:pPr>
      <w:r>
        <w:t>To complete the lab</w:t>
      </w:r>
      <w:ins w:id="1" w:author="M4mA0ygaTf@student.ethz.ch" w:date="2019-03-31T20:38:00Z">
        <w:r w:rsidR="005232E8">
          <w:t>,</w:t>
        </w:r>
      </w:ins>
      <w:r>
        <w:t xml:space="preserve"> you </w:t>
      </w:r>
      <w:proofErr w:type="gramStart"/>
      <w:r>
        <w:t>have to</w:t>
      </w:r>
      <w:proofErr w:type="gramEnd"/>
      <w:r>
        <w:t xml:space="preserve"> show your work to an assistant before the deadline</w:t>
      </w:r>
      <w:ins w:id="2" w:author="M4mA0ygaTf@student.ethz.ch" w:date="2019-03-31T20:13:00Z">
        <w:r w:rsidR="00743B6C">
          <w:t>.</w:t>
        </w:r>
      </w:ins>
      <w:del w:id="3" w:author="M4mA0ygaTf@student.ethz.ch" w:date="2019-03-31T20:13:00Z">
        <w:r w:rsidDel="00743B6C">
          <w:delText>, there is nothing to hand in.</w:delText>
        </w:r>
      </w:del>
      <w:r>
        <w:t xml:space="preserve"> The required tasks are clearly marked with gray background throughout this document. </w:t>
      </w:r>
      <w:del w:id="4" w:author="M4mA0ygaTf@student.ethz.ch" w:date="2019-03-31T20:13:00Z">
        <w:r w:rsidDel="00743B6C">
          <w:delText>All other tasks are optional but highly recommended. You can ask the assistants for feedback on the optional tasks.</w:delText>
        </w:r>
      </w:del>
    </w:p>
    <w:p w14:paraId="6D9FCDFE" w14:textId="24AD98BB" w:rsidR="005232E8" w:rsidRDefault="005232E8">
      <w:pPr>
        <w:numPr>
          <w:ilvl w:val="0"/>
          <w:numId w:val="3"/>
        </w:numPr>
      </w:pPr>
      <w:ins w:id="5" w:author="M4mA0ygaTf@student.ethz.ch" w:date="2019-03-31T20:38:00Z">
        <w:r>
          <w:t>You will have an additional exercise in the report.</w:t>
        </w:r>
      </w:ins>
    </w:p>
    <w:p w14:paraId="3E091BC9" w14:textId="77777777" w:rsidR="00321D20" w:rsidRDefault="007931D1">
      <w:pPr>
        <w:pStyle w:val="Heading"/>
        <w:rPr>
          <w:b/>
        </w:rPr>
      </w:pPr>
      <w:r>
        <w:rPr>
          <w:b/>
        </w:rPr>
        <w:t>Introduction</w:t>
      </w:r>
    </w:p>
    <w:p w14:paraId="7E7BBAF8" w14:textId="68E93BC3" w:rsidR="00321D20" w:rsidRDefault="007931D1">
      <w:pPr>
        <w:pStyle w:val="Body"/>
      </w:pPr>
      <w:r>
        <w:t xml:space="preserve">So far, we implemented </w:t>
      </w:r>
      <w:proofErr w:type="gramStart"/>
      <w:r>
        <w:t>fairly small</w:t>
      </w:r>
      <w:proofErr w:type="gramEnd"/>
      <w:r>
        <w:t xml:space="preserve"> circuits using Verilog. In this exercise</w:t>
      </w:r>
      <w:ins w:id="6" w:author="M4mA0ygaTf@student.ethz.ch" w:date="2019-03-31T21:28:00Z">
        <w:r w:rsidR="008174E1">
          <w:t>,</w:t>
        </w:r>
      </w:ins>
      <w:r>
        <w:t xml:space="preserve"> we tackle something more formidable, which is the heart of a processor – the arithmetic logic unit (ALU). </w:t>
      </w:r>
      <w:commentRangeStart w:id="7"/>
      <w:commentRangeStart w:id="8"/>
      <w:commentRangeStart w:id="9"/>
      <w:r>
        <w:t>We</w:t>
      </w:r>
      <w:commentRangeEnd w:id="7"/>
      <w:r w:rsidR="00C9042E">
        <w:rPr>
          <w:rStyle w:val="CommentReference"/>
          <w:rFonts w:cs="Mangal"/>
        </w:rPr>
        <w:commentReference w:id="7"/>
      </w:r>
      <w:commentRangeEnd w:id="8"/>
      <w:r w:rsidR="00743B6C">
        <w:rPr>
          <w:rStyle w:val="CommentReference"/>
          <w:rFonts w:cs="Mangal"/>
        </w:rPr>
        <w:commentReference w:id="8"/>
      </w:r>
      <w:commentRangeEnd w:id="9"/>
      <w:r w:rsidR="00743B6C">
        <w:rPr>
          <w:rStyle w:val="CommentReference"/>
          <w:rFonts w:cs="Mangal"/>
        </w:rPr>
        <w:commentReference w:id="9"/>
      </w:r>
      <w:r>
        <w:t xml:space="preserve"> implement an ALU that is </w:t>
      </w:r>
      <w:proofErr w:type="gramStart"/>
      <w:r>
        <w:t>sim</w:t>
      </w:r>
      <w:bookmarkStart w:id="10" w:name="_GoBack"/>
      <w:bookmarkEnd w:id="10"/>
      <w:r>
        <w:t>ilar to</w:t>
      </w:r>
      <w:proofErr w:type="gramEnd"/>
      <w:r>
        <w:t xml:space="preserve"> the one described in Section 5.2.4 of the H&amp;H textbook. </w:t>
      </w:r>
      <w:ins w:id="11" w:author="ggqd_e6b7e@ethz.ch" w:date="2019-03-31T18:07:00Z">
        <w:r w:rsidR="00C9042E">
          <w:t xml:space="preserve">We will reuse </w:t>
        </w:r>
      </w:ins>
      <w:del w:id="12" w:author="ggqd_e6b7e@ethz.ch" w:date="2019-03-31T18:07:00Z">
        <w:r w:rsidDel="00C9042E">
          <w:delText xml:space="preserve">This </w:delText>
        </w:r>
      </w:del>
      <w:ins w:id="13" w:author="ggqd_e6b7e@ethz.ch" w:date="2019-03-31T18:07:00Z">
        <w:r w:rsidR="00C9042E">
          <w:t xml:space="preserve">this </w:t>
        </w:r>
      </w:ins>
      <w:r>
        <w:t xml:space="preserve">ALU </w:t>
      </w:r>
      <w:ins w:id="14" w:author="ggqd_e6b7e@ethz.ch" w:date="2019-03-31T18:07:00Z">
        <w:r w:rsidR="00C9042E">
          <w:t>a</w:t>
        </w:r>
      </w:ins>
      <w:del w:id="15" w:author="ggqd_e6b7e@ethz.ch" w:date="2019-03-31T18:07:00Z">
        <w:r w:rsidDel="00C9042E">
          <w:delText>i</w:delText>
        </w:r>
      </w:del>
      <w:r>
        <w:t xml:space="preserve">s </w:t>
      </w:r>
      <w:ins w:id="16" w:author="ggqd_e6b7e@ethz.ch" w:date="2019-03-31T18:07:00Z">
        <w:r w:rsidR="00C9042E">
          <w:t xml:space="preserve">a </w:t>
        </w:r>
      </w:ins>
      <w:r>
        <w:t xml:space="preserve">part of the small micro-controller we will build in </w:t>
      </w:r>
      <w:ins w:id="17" w:author="M4mA0ygaTf@student.ethz.ch" w:date="2019-03-31T21:29:00Z">
        <w:r w:rsidR="008174E1">
          <w:t xml:space="preserve">the </w:t>
        </w:r>
      </w:ins>
      <w:ins w:id="18" w:author="ggqd_e6b7e@ethz.ch" w:date="2019-03-31T18:08:00Z">
        <w:r w:rsidR="00C9042E">
          <w:t>following exercises</w:t>
        </w:r>
      </w:ins>
      <w:del w:id="19" w:author="ggqd_e6b7e@ethz.ch" w:date="2019-03-31T18:08:00Z">
        <w:r w:rsidDel="00C9042E">
          <w:delText>the later exercises</w:delText>
        </w:r>
      </w:del>
      <w:r>
        <w:t>.</w:t>
      </w:r>
    </w:p>
    <w:p w14:paraId="6BC0AAD6" w14:textId="77777777" w:rsidR="00321D20" w:rsidRDefault="007931D1">
      <w:pPr>
        <w:pStyle w:val="Body"/>
      </w:pPr>
      <w:r>
        <w:t xml:space="preserve">This exercise </w:t>
      </w:r>
      <w:del w:id="20" w:author="ggqd_e6b7e@ethz.ch" w:date="2019-03-31T18:11:00Z">
        <w:r w:rsidDel="00C9042E">
          <w:delText xml:space="preserve">is split </w:delText>
        </w:r>
      </w:del>
      <w:del w:id="21" w:author="ggqd_e6b7e@ethz.ch" w:date="2019-03-31T18:10:00Z">
        <w:r w:rsidDel="00C9042E">
          <w:delText xml:space="preserve">over </w:delText>
        </w:r>
      </w:del>
      <w:ins w:id="22" w:author="ggqd_e6b7e@ethz.ch" w:date="2019-03-31T18:11:00Z">
        <w:r w:rsidR="00C9042E">
          <w:t xml:space="preserve">will take two </w:t>
        </w:r>
      </w:ins>
      <w:ins w:id="23" w:author="ggqd_e6b7e@ethz.ch" w:date="2019-03-31T18:12:00Z">
        <w:r w:rsidR="00C9042E">
          <w:t>lab sessions to complete.</w:t>
        </w:r>
      </w:ins>
      <w:del w:id="24" w:author="ggqd_e6b7e@ethz.ch" w:date="2019-03-31T18:12:00Z">
        <w:r w:rsidDel="00C9042E">
          <w:delText>two labs:</w:delText>
        </w:r>
      </w:del>
      <w:r>
        <w:t xml:space="preserve"> </w:t>
      </w:r>
      <w:ins w:id="25" w:author="ggqd_e6b7e@ethz.ch" w:date="2019-03-31T18:12:00Z">
        <w:r w:rsidR="00C9042E">
          <w:t xml:space="preserve">We will write HDL code </w:t>
        </w:r>
      </w:ins>
      <w:del w:id="26" w:author="ggqd_e6b7e@ethz.ch" w:date="2019-03-31T18:12:00Z">
        <w:r w:rsidDel="00C9042E">
          <w:delText xml:space="preserve">5 and 6. </w:delText>
        </w:r>
      </w:del>
      <w:ins w:id="27" w:author="ggqd_e6b7e@ethz.ch" w:date="2019-03-31T18:13:00Z">
        <w:r w:rsidR="00C9042E">
          <w:t>i</w:t>
        </w:r>
      </w:ins>
      <w:del w:id="28" w:author="ggqd_e6b7e@ethz.ch" w:date="2019-03-31T18:13:00Z">
        <w:r w:rsidDel="00C9042E">
          <w:delText>I</w:delText>
        </w:r>
      </w:del>
      <w:r>
        <w:t>n this lab (</w:t>
      </w:r>
      <w:ins w:id="29" w:author="ggqd_e6b7e@ethz.ch" w:date="2019-03-31T18:14:00Z">
        <w:r w:rsidR="006C38EF">
          <w:t xml:space="preserve">Lab </w:t>
        </w:r>
      </w:ins>
      <w:r>
        <w:t xml:space="preserve">5), </w:t>
      </w:r>
      <w:ins w:id="30" w:author="ggqd_e6b7e@ethz.ch" w:date="2019-03-31T18:14:00Z">
        <w:r w:rsidR="006C38EF">
          <w:t xml:space="preserve">and </w:t>
        </w:r>
      </w:ins>
      <w:del w:id="31" w:author="ggqd_e6b7e@ethz.ch" w:date="2019-03-31T18:14:00Z">
        <w:r w:rsidDel="006C38EF">
          <w:delText xml:space="preserve">we write HDL </w:delText>
        </w:r>
      </w:del>
      <w:del w:id="32" w:author="ggqd_e6b7e@ethz.ch" w:date="2019-03-31T18:11:00Z">
        <w:r w:rsidDel="00C9042E">
          <w:delText xml:space="preserve">description </w:delText>
        </w:r>
      </w:del>
      <w:del w:id="33" w:author="ggqd_e6b7e@ethz.ch" w:date="2019-03-31T18:14:00Z">
        <w:r w:rsidDel="006C38EF">
          <w:delText xml:space="preserve">of the ALU, and in the second lab (6) we will </w:delText>
        </w:r>
      </w:del>
      <w:r>
        <w:t>verify that it works correctly using a testbench</w:t>
      </w:r>
      <w:ins w:id="34" w:author="ggqd_e6b7e@ethz.ch" w:date="2019-03-31T18:15:00Z">
        <w:r w:rsidR="006C38EF">
          <w:t xml:space="preserve"> in the next lab (Lab 6)</w:t>
        </w:r>
      </w:ins>
      <w:r>
        <w:t>.</w:t>
      </w:r>
    </w:p>
    <w:p w14:paraId="5966BF90" w14:textId="1FC91027" w:rsidR="00321D20" w:rsidRDefault="007931D1">
      <w:pPr>
        <w:pStyle w:val="Body"/>
      </w:pPr>
      <w:del w:id="35" w:author="ggqd_e6b7e@ethz.ch" w:date="2019-03-31T18:15:00Z">
        <w:r w:rsidDel="006C38EF">
          <w:delText>Until now, w</w:delText>
        </w:r>
      </w:del>
      <w:ins w:id="36" w:author="ggqd_e6b7e@ethz.ch" w:date="2019-03-31T18:15:00Z">
        <w:r w:rsidR="006C38EF">
          <w:t>W</w:t>
        </w:r>
      </w:ins>
      <w:r>
        <w:t xml:space="preserve">e </w:t>
      </w:r>
      <w:del w:id="37" w:author="ggqd_e6b7e@ethz.ch" w:date="2019-03-31T18:16:00Z">
        <w:r w:rsidDel="006C38EF">
          <w:delText>have neglected to</w:delText>
        </w:r>
      </w:del>
      <w:ins w:id="38" w:author="ggqd_e6b7e@ethz.ch" w:date="2019-03-31T18:16:00Z">
        <w:r w:rsidR="006C38EF">
          <w:t>did not</w:t>
        </w:r>
      </w:ins>
      <w:r>
        <w:t xml:space="preserve"> investigate performance-related numbers such as the delay and area (i.e., FPGA resource utilization) of the circuit</w:t>
      </w:r>
      <w:ins w:id="39" w:author="ggqd_e6b7e@ethz.ch" w:date="2019-03-31T18:16:00Z">
        <w:r w:rsidR="006C38EF">
          <w:t xml:space="preserve"> so far</w:t>
        </w:r>
      </w:ins>
      <w:r>
        <w:t xml:space="preserve">. </w:t>
      </w:r>
      <w:del w:id="40" w:author="M4mA0ygaTf@student.ethz.ch" w:date="2019-03-31T20:17:00Z">
        <w:r w:rsidDel="00743B6C">
          <w:delText xml:space="preserve">We were simply happy as long as our circuit worked. To be fair, the circuits we designed were very small, and did not really warrant much investigation. </w:delText>
        </w:r>
      </w:del>
    </w:p>
    <w:p w14:paraId="55CFDFD6" w14:textId="4A83EC34" w:rsidR="00321D20" w:rsidRDefault="007931D1">
      <w:pPr>
        <w:pStyle w:val="Body"/>
      </w:pPr>
      <w:commentRangeStart w:id="41"/>
      <w:r>
        <w:t xml:space="preserve">In this exercise, we build a </w:t>
      </w:r>
      <w:ins w:id="42" w:author="M4mA0ygaTf@student.ethz.ch" w:date="2019-03-31T20:17:00Z">
        <w:r w:rsidR="00743B6C">
          <w:t xml:space="preserve">larger </w:t>
        </w:r>
      </w:ins>
      <w:del w:id="43" w:author="M4mA0ygaTf@student.ethz.ch" w:date="2019-03-31T20:17:00Z">
        <w:r w:rsidDel="00743B6C">
          <w:delText>decently-sized</w:delText>
        </w:r>
      </w:del>
      <w:del w:id="44" w:author="M4mA0ygaTf@student.ethz.ch" w:date="2019-03-31T21:29:00Z">
        <w:r w:rsidDel="008174E1">
          <w:delText xml:space="preserve"> </w:delText>
        </w:r>
      </w:del>
      <w:r>
        <w:t>circuit</w:t>
      </w:r>
      <w:ins w:id="45" w:author="M4mA0ygaTf@student.ethz.ch" w:date="2019-03-31T20:17:00Z">
        <w:r w:rsidR="00743B6C">
          <w:t xml:space="preserve"> in compari</w:t>
        </w:r>
      </w:ins>
      <w:ins w:id="46" w:author="M4mA0ygaTf@student.ethz.ch" w:date="2019-03-31T20:18:00Z">
        <w:r w:rsidR="00743B6C">
          <w:t>son to the previous labs</w:t>
        </w:r>
      </w:ins>
      <w:del w:id="47" w:author="M4mA0ygaTf@student.ethz.ch" w:date="2019-03-31T21:30:00Z">
        <w:r w:rsidDel="008174E1">
          <w:delText>,</w:delText>
        </w:r>
      </w:del>
      <w:r>
        <w:t xml:space="preserve"> </w:t>
      </w:r>
      <w:ins w:id="48" w:author="M4mA0ygaTf@student.ethz.ch" w:date="2019-03-31T20:18:00Z">
        <w:r w:rsidR="00743B6C">
          <w:t xml:space="preserve">and will try to understand </w:t>
        </w:r>
      </w:ins>
      <w:del w:id="49" w:author="M4mA0ygaTf@student.ethz.ch" w:date="2019-03-31T20:18:00Z">
        <w:r w:rsidDel="00743B6C">
          <w:delText>so we are also interested in</w:delText>
        </w:r>
      </w:del>
      <w:del w:id="50" w:author="M4mA0ygaTf@student.ethz.ch" w:date="2019-03-31T21:30:00Z">
        <w:r w:rsidDel="0013036E">
          <w:delText xml:space="preserve"> </w:delText>
        </w:r>
      </w:del>
      <w:r>
        <w:t xml:space="preserve">how fast the circuit is able to perform the arithmetic operations and what fraction of the available FPGA resources it occupies. </w:t>
      </w:r>
      <w:commentRangeEnd w:id="41"/>
      <w:r w:rsidR="006C38EF">
        <w:rPr>
          <w:rStyle w:val="CommentReference"/>
          <w:rFonts w:cs="Mangal"/>
        </w:rPr>
        <w:commentReference w:id="41"/>
      </w:r>
      <w:r>
        <w:t xml:space="preserve">We will also try to see whether our coding style </w:t>
      </w:r>
      <w:proofErr w:type="gramStart"/>
      <w:r>
        <w:t>has an effect on</w:t>
      </w:r>
      <w:proofErr w:type="gramEnd"/>
      <w:r>
        <w:t xml:space="preserve"> the speed and FPGA resource utilization.</w:t>
      </w:r>
    </w:p>
    <w:p w14:paraId="22CAFD7E" w14:textId="77777777" w:rsidR="00321D20" w:rsidRDefault="007931D1">
      <w:pPr>
        <w:pStyle w:val="Heading"/>
      </w:pPr>
      <w:r>
        <w:rPr>
          <w:b/>
        </w:rPr>
        <w:t>Part 1 – Designing an ALU</w:t>
      </w:r>
    </w:p>
    <w:p w14:paraId="606BA210" w14:textId="77777777" w:rsidR="00321D20" w:rsidRDefault="007931D1">
      <w:pPr>
        <w:pStyle w:val="Body"/>
      </w:pPr>
      <w:r>
        <w:t>We will design an ALU that can perform a subset of the ALU operations of a full MIPS ALU. You can refer to Appendix B of the H&amp;H textbook to see the full set of operations that MIPS can support. In this exercise, we develop an ALU that takes two 32-</w:t>
      </w:r>
      <w:ins w:id="51" w:author="ggqd_e6b7e@ethz.ch" w:date="2019-03-31T18:21:00Z">
        <w:r w:rsidR="006C38EF">
          <w:t xml:space="preserve">bit </w:t>
        </w:r>
      </w:ins>
      <w:r>
        <w:t>inputs A and B</w:t>
      </w:r>
      <w:ins w:id="52" w:author="ggqd_e6b7e@ethz.ch" w:date="2019-03-31T18:21:00Z">
        <w:r w:rsidR="006C38EF">
          <w:t>,</w:t>
        </w:r>
      </w:ins>
      <w:r>
        <w:t xml:space="preserve"> and </w:t>
      </w:r>
      <w:commentRangeStart w:id="53"/>
      <w:del w:id="54" w:author="ggqd_e6b7e@ethz.ch" w:date="2019-03-31T18:21:00Z">
        <w:r w:rsidDel="006C38EF">
          <w:delText xml:space="preserve">will be able to </w:delText>
        </w:r>
      </w:del>
      <w:r>
        <w:t>execute</w:t>
      </w:r>
      <w:ins w:id="55" w:author="ggqd_e6b7e@ethz.ch" w:date="2019-03-31T18:21:00Z">
        <w:r w:rsidR="006C38EF">
          <w:t>s</w:t>
        </w:r>
      </w:ins>
      <w:commentRangeEnd w:id="53"/>
      <w:ins w:id="56" w:author="ggqd_e6b7e@ethz.ch" w:date="2019-03-31T18:22:00Z">
        <w:r w:rsidR="006C38EF">
          <w:rPr>
            <w:rStyle w:val="CommentReference"/>
            <w:rFonts w:cs="Mangal"/>
          </w:rPr>
          <w:commentReference w:id="53"/>
        </w:r>
      </w:ins>
      <w:r>
        <w:t xml:space="preserve"> the following seven instructions:</w:t>
      </w:r>
    </w:p>
    <w:p w14:paraId="1C35311B" w14:textId="77777777" w:rsidR="00321D20" w:rsidRDefault="007931D1">
      <w:pPr>
        <w:pStyle w:val="Code"/>
      </w:pPr>
      <w:r>
        <w:t xml:space="preserve">add, sub, </w:t>
      </w:r>
      <w:proofErr w:type="spellStart"/>
      <w:r>
        <w:t>slt</w:t>
      </w:r>
      <w:proofErr w:type="spellEnd"/>
      <w:r>
        <w:t xml:space="preserve">, and, or, </w:t>
      </w:r>
      <w:proofErr w:type="spellStart"/>
      <w:r>
        <w:t>xor</w:t>
      </w:r>
      <w:proofErr w:type="spellEnd"/>
      <w:r>
        <w:t>, nor</w:t>
      </w:r>
    </w:p>
    <w:p w14:paraId="3FA9A4DC" w14:textId="77777777" w:rsidR="00321D20" w:rsidRDefault="007931D1">
      <w:pPr>
        <w:pStyle w:val="Body"/>
      </w:pPr>
      <w:r>
        <w:lastRenderedPageBreak/>
        <w:t xml:space="preserve">The ALU generates a 32-bit output that we call ‘Result’ and </w:t>
      </w:r>
      <w:commentRangeStart w:id="57"/>
      <w:commentRangeStart w:id="58"/>
      <w:r>
        <w:t xml:space="preserve">an additional 1-bit flag ‘Zero’ </w:t>
      </w:r>
      <w:commentRangeEnd w:id="57"/>
      <w:r w:rsidR="00E22C08">
        <w:rPr>
          <w:rStyle w:val="CommentReference"/>
          <w:rFonts w:cs="Mangal"/>
        </w:rPr>
        <w:commentReference w:id="57"/>
      </w:r>
      <w:commentRangeEnd w:id="58"/>
      <w:r w:rsidR="00743B6C">
        <w:rPr>
          <w:rStyle w:val="CommentReference"/>
          <w:rFonts w:cs="Mangal"/>
        </w:rPr>
        <w:commentReference w:id="58"/>
      </w:r>
      <w:r>
        <w:t>that will be set to ‘logic-1’ if all the bits of ‘Result’ are 0. The different operations will be selected by a 4-bit control signal called ‘</w:t>
      </w:r>
      <w:commentRangeStart w:id="59"/>
      <w:commentRangeStart w:id="60"/>
      <w:proofErr w:type="spellStart"/>
      <w:r>
        <w:t>AluOp</w:t>
      </w:r>
      <w:proofErr w:type="spellEnd"/>
      <w:r>
        <w:t xml:space="preserve">’ </w:t>
      </w:r>
      <w:commentRangeEnd w:id="59"/>
      <w:r w:rsidR="00E22C08">
        <w:rPr>
          <w:rStyle w:val="CommentReference"/>
          <w:rFonts w:cs="Mangal"/>
        </w:rPr>
        <w:commentReference w:id="59"/>
      </w:r>
      <w:commentRangeEnd w:id="60"/>
      <w:r w:rsidR="00743B6C">
        <w:rPr>
          <w:rStyle w:val="CommentReference"/>
          <w:rFonts w:cs="Mangal"/>
        </w:rPr>
        <w:commentReference w:id="60"/>
      </w:r>
      <w:r>
        <w:t>according to the following table.</w:t>
      </w:r>
    </w:p>
    <w:tbl>
      <w:tblPr>
        <w:tblW w:w="8273" w:type="dxa"/>
        <w:tblInd w:w="89" w:type="dxa"/>
        <w:tblBorders>
          <w:top w:val="single" w:sz="4" w:space="0" w:color="000001"/>
          <w:left w:val="single" w:sz="4" w:space="0" w:color="000001"/>
          <w:bottom w:val="single" w:sz="4" w:space="0" w:color="000001"/>
          <w:insideH w:val="single" w:sz="4" w:space="0" w:color="000001"/>
        </w:tblBorders>
        <w:tblCellMar>
          <w:left w:w="83" w:type="dxa"/>
        </w:tblCellMar>
        <w:tblLook w:val="0000" w:firstRow="0" w:lastRow="0" w:firstColumn="0" w:lastColumn="0" w:noHBand="0" w:noVBand="0"/>
      </w:tblPr>
      <w:tblGrid>
        <w:gridCol w:w="1979"/>
        <w:gridCol w:w="1707"/>
        <w:gridCol w:w="1985"/>
        <w:gridCol w:w="2602"/>
      </w:tblGrid>
      <w:tr w:rsidR="00321D20" w14:paraId="75FC29E5" w14:textId="77777777">
        <w:tc>
          <w:tcPr>
            <w:tcW w:w="1978" w:type="dxa"/>
            <w:tcBorders>
              <w:top w:val="single" w:sz="4" w:space="0" w:color="000001"/>
              <w:left w:val="single" w:sz="4" w:space="0" w:color="000001"/>
              <w:bottom w:val="single" w:sz="4" w:space="0" w:color="000001"/>
            </w:tcBorders>
            <w:shd w:val="clear" w:color="auto" w:fill="000000"/>
            <w:tcMar>
              <w:left w:w="83" w:type="dxa"/>
            </w:tcMar>
          </w:tcPr>
          <w:p w14:paraId="6A2673C5" w14:textId="77777777" w:rsidR="00321D20" w:rsidRDefault="007931D1">
            <w:pPr>
              <w:pStyle w:val="Code"/>
              <w:snapToGrid w:val="0"/>
            </w:pPr>
            <w:proofErr w:type="spellStart"/>
            <w:r>
              <w:rPr>
                <w:b/>
                <w:color w:val="FFFFFF" w:themeColor="background1"/>
              </w:rPr>
              <w:t>AluOp</w:t>
            </w:r>
            <w:proofErr w:type="spellEnd"/>
            <w:r>
              <w:rPr>
                <w:b/>
                <w:color w:val="FFFFFF" w:themeColor="background1"/>
              </w:rPr>
              <w:t xml:space="preserve"> </w:t>
            </w:r>
            <w:r>
              <w:t>(3:0)</w:t>
            </w:r>
          </w:p>
        </w:tc>
        <w:tc>
          <w:tcPr>
            <w:tcW w:w="1707" w:type="dxa"/>
            <w:tcBorders>
              <w:top w:val="single" w:sz="4" w:space="0" w:color="000001"/>
              <w:left w:val="single" w:sz="4" w:space="0" w:color="000001"/>
              <w:bottom w:val="single" w:sz="4" w:space="0" w:color="000001"/>
            </w:tcBorders>
            <w:shd w:val="clear" w:color="auto" w:fill="000000"/>
            <w:tcMar>
              <w:left w:w="83" w:type="dxa"/>
            </w:tcMar>
            <w:vAlign w:val="center"/>
          </w:tcPr>
          <w:p w14:paraId="60344353" w14:textId="77777777" w:rsidR="00321D20" w:rsidRDefault="007931D1">
            <w:pPr>
              <w:pStyle w:val="Code"/>
              <w:snapToGrid w:val="0"/>
              <w:rPr>
                <w:b/>
                <w:bCs/>
                <w:color w:val="FFFFFF"/>
              </w:rPr>
            </w:pPr>
            <w:r>
              <w:rPr>
                <w:b/>
                <w:bCs/>
                <w:color w:val="FFFFFF"/>
              </w:rPr>
              <w:t>Mnemonic</w:t>
            </w:r>
          </w:p>
        </w:tc>
        <w:tc>
          <w:tcPr>
            <w:tcW w:w="1985" w:type="dxa"/>
            <w:tcBorders>
              <w:top w:val="single" w:sz="4" w:space="0" w:color="000001"/>
              <w:left w:val="single" w:sz="4" w:space="0" w:color="000001"/>
              <w:bottom w:val="single" w:sz="4" w:space="0" w:color="000001"/>
            </w:tcBorders>
            <w:shd w:val="clear" w:color="auto" w:fill="000000"/>
            <w:tcMar>
              <w:left w:w="83" w:type="dxa"/>
            </w:tcMar>
            <w:vAlign w:val="center"/>
          </w:tcPr>
          <w:p w14:paraId="5007C388" w14:textId="77777777" w:rsidR="00321D20" w:rsidRDefault="007931D1">
            <w:pPr>
              <w:pStyle w:val="Code"/>
              <w:snapToGrid w:val="0"/>
              <w:rPr>
                <w:b/>
                <w:bCs/>
                <w:color w:val="FFFFFF"/>
              </w:rPr>
            </w:pPr>
            <w:r>
              <w:rPr>
                <w:b/>
                <w:bCs/>
                <w:color w:val="FFFFFF"/>
              </w:rPr>
              <w:t>Result =</w:t>
            </w:r>
          </w:p>
        </w:tc>
        <w:tc>
          <w:tcPr>
            <w:tcW w:w="2602" w:type="dxa"/>
            <w:tcBorders>
              <w:top w:val="single" w:sz="4" w:space="0" w:color="000001"/>
              <w:left w:val="single" w:sz="4" w:space="0" w:color="000001"/>
              <w:bottom w:val="single" w:sz="4" w:space="0" w:color="000001"/>
              <w:right w:val="single" w:sz="4" w:space="0" w:color="000001"/>
            </w:tcBorders>
            <w:shd w:val="clear" w:color="auto" w:fill="000000"/>
            <w:tcMar>
              <w:left w:w="83" w:type="dxa"/>
            </w:tcMar>
            <w:vAlign w:val="center"/>
          </w:tcPr>
          <w:p w14:paraId="54E52653" w14:textId="77777777" w:rsidR="00321D20" w:rsidRDefault="007931D1">
            <w:pPr>
              <w:pStyle w:val="Code"/>
              <w:snapToGrid w:val="0"/>
              <w:rPr>
                <w:b/>
                <w:bCs/>
                <w:color w:val="FFFFFF"/>
              </w:rPr>
            </w:pPr>
            <w:r>
              <w:rPr>
                <w:b/>
                <w:bCs/>
                <w:color w:val="FFFFFF"/>
              </w:rPr>
              <w:t>Description</w:t>
            </w:r>
          </w:p>
        </w:tc>
      </w:tr>
      <w:tr w:rsidR="00321D20" w14:paraId="20C579FF" w14:textId="77777777">
        <w:tc>
          <w:tcPr>
            <w:tcW w:w="1978" w:type="dxa"/>
            <w:tcBorders>
              <w:top w:val="single" w:sz="4" w:space="0" w:color="000001"/>
              <w:left w:val="single" w:sz="4" w:space="0" w:color="000001"/>
              <w:bottom w:val="single" w:sz="4" w:space="0" w:color="000001"/>
            </w:tcBorders>
            <w:shd w:val="clear" w:color="auto" w:fill="auto"/>
            <w:tcMar>
              <w:left w:w="83" w:type="dxa"/>
            </w:tcMar>
          </w:tcPr>
          <w:p w14:paraId="65E03E09" w14:textId="77777777" w:rsidR="00321D20" w:rsidRDefault="007931D1">
            <w:pPr>
              <w:pStyle w:val="Code"/>
              <w:snapToGrid w:val="0"/>
            </w:pPr>
            <w:r>
              <w:t>0000</w:t>
            </w:r>
          </w:p>
        </w:tc>
        <w:tc>
          <w:tcPr>
            <w:tcW w:w="1707" w:type="dxa"/>
            <w:tcBorders>
              <w:top w:val="single" w:sz="4" w:space="0" w:color="000001"/>
              <w:left w:val="single" w:sz="4" w:space="0" w:color="000001"/>
              <w:bottom w:val="single" w:sz="4" w:space="0" w:color="000001"/>
            </w:tcBorders>
            <w:shd w:val="clear" w:color="auto" w:fill="auto"/>
            <w:tcMar>
              <w:left w:w="83" w:type="dxa"/>
            </w:tcMar>
          </w:tcPr>
          <w:p w14:paraId="66B8C53F" w14:textId="77777777" w:rsidR="00321D20" w:rsidRDefault="007931D1">
            <w:pPr>
              <w:pStyle w:val="Code"/>
              <w:snapToGrid w:val="0"/>
            </w:pPr>
            <w:r>
              <w:t>add</w:t>
            </w:r>
          </w:p>
        </w:tc>
        <w:tc>
          <w:tcPr>
            <w:tcW w:w="1985" w:type="dxa"/>
            <w:tcBorders>
              <w:top w:val="single" w:sz="4" w:space="0" w:color="000001"/>
              <w:left w:val="single" w:sz="4" w:space="0" w:color="000001"/>
              <w:bottom w:val="single" w:sz="4" w:space="0" w:color="000001"/>
            </w:tcBorders>
            <w:shd w:val="clear" w:color="auto" w:fill="auto"/>
            <w:tcMar>
              <w:left w:w="83" w:type="dxa"/>
            </w:tcMar>
          </w:tcPr>
          <w:p w14:paraId="5973E3E4" w14:textId="77777777" w:rsidR="00321D20" w:rsidRDefault="007931D1">
            <w:pPr>
              <w:pStyle w:val="Code"/>
              <w:snapToGrid w:val="0"/>
            </w:pPr>
            <w:r>
              <w:t>A + B</w:t>
            </w:r>
          </w:p>
        </w:tc>
        <w:tc>
          <w:tcPr>
            <w:tcW w:w="2602"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14:paraId="4DFA9225" w14:textId="77777777" w:rsidR="00321D20" w:rsidRDefault="007931D1">
            <w:pPr>
              <w:pStyle w:val="Code"/>
              <w:snapToGrid w:val="0"/>
            </w:pPr>
            <w:r>
              <w:t>Addition</w:t>
            </w:r>
          </w:p>
        </w:tc>
      </w:tr>
      <w:tr w:rsidR="00321D20" w14:paraId="0DEC3A49" w14:textId="77777777">
        <w:tc>
          <w:tcPr>
            <w:tcW w:w="1978" w:type="dxa"/>
            <w:tcBorders>
              <w:top w:val="single" w:sz="4" w:space="0" w:color="000001"/>
              <w:left w:val="single" w:sz="4" w:space="0" w:color="000001"/>
              <w:bottom w:val="single" w:sz="4" w:space="0" w:color="000001"/>
            </w:tcBorders>
            <w:shd w:val="clear" w:color="auto" w:fill="auto"/>
            <w:tcMar>
              <w:left w:w="83" w:type="dxa"/>
            </w:tcMar>
          </w:tcPr>
          <w:p w14:paraId="52E5FC55" w14:textId="77777777" w:rsidR="00321D20" w:rsidRDefault="007931D1">
            <w:pPr>
              <w:pStyle w:val="Code"/>
              <w:snapToGrid w:val="0"/>
            </w:pPr>
            <w:r>
              <w:t>0010</w:t>
            </w:r>
          </w:p>
        </w:tc>
        <w:tc>
          <w:tcPr>
            <w:tcW w:w="1707" w:type="dxa"/>
            <w:tcBorders>
              <w:top w:val="single" w:sz="4" w:space="0" w:color="000001"/>
              <w:left w:val="single" w:sz="4" w:space="0" w:color="000001"/>
              <w:bottom w:val="single" w:sz="4" w:space="0" w:color="000001"/>
            </w:tcBorders>
            <w:shd w:val="clear" w:color="auto" w:fill="auto"/>
            <w:tcMar>
              <w:left w:w="83" w:type="dxa"/>
            </w:tcMar>
          </w:tcPr>
          <w:p w14:paraId="5C0E3AC5" w14:textId="77777777" w:rsidR="00321D20" w:rsidRDefault="007931D1">
            <w:pPr>
              <w:pStyle w:val="Code"/>
              <w:snapToGrid w:val="0"/>
            </w:pPr>
            <w:r>
              <w:t>sub</w:t>
            </w:r>
          </w:p>
        </w:tc>
        <w:tc>
          <w:tcPr>
            <w:tcW w:w="1985" w:type="dxa"/>
            <w:tcBorders>
              <w:top w:val="single" w:sz="4" w:space="0" w:color="000001"/>
              <w:left w:val="single" w:sz="4" w:space="0" w:color="000001"/>
              <w:bottom w:val="single" w:sz="4" w:space="0" w:color="000001"/>
            </w:tcBorders>
            <w:shd w:val="clear" w:color="auto" w:fill="auto"/>
            <w:tcMar>
              <w:left w:w="83" w:type="dxa"/>
            </w:tcMar>
          </w:tcPr>
          <w:p w14:paraId="28F17501" w14:textId="77777777" w:rsidR="00321D20" w:rsidRDefault="007931D1">
            <w:pPr>
              <w:pStyle w:val="Code"/>
              <w:snapToGrid w:val="0"/>
            </w:pPr>
            <w:r>
              <w:t>A - B</w:t>
            </w:r>
          </w:p>
        </w:tc>
        <w:tc>
          <w:tcPr>
            <w:tcW w:w="2602"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14:paraId="52226E3F" w14:textId="77777777" w:rsidR="00321D20" w:rsidRDefault="007931D1">
            <w:pPr>
              <w:pStyle w:val="Code"/>
              <w:snapToGrid w:val="0"/>
            </w:pPr>
            <w:r>
              <w:t>Subtraction</w:t>
            </w:r>
          </w:p>
        </w:tc>
      </w:tr>
      <w:tr w:rsidR="00321D20" w14:paraId="26ADFF3F" w14:textId="77777777">
        <w:tc>
          <w:tcPr>
            <w:tcW w:w="1978" w:type="dxa"/>
            <w:tcBorders>
              <w:top w:val="single" w:sz="4" w:space="0" w:color="000001"/>
              <w:left w:val="single" w:sz="4" w:space="0" w:color="000001"/>
              <w:bottom w:val="single" w:sz="4" w:space="0" w:color="000001"/>
            </w:tcBorders>
            <w:shd w:val="clear" w:color="auto" w:fill="auto"/>
            <w:tcMar>
              <w:left w:w="83" w:type="dxa"/>
            </w:tcMar>
          </w:tcPr>
          <w:p w14:paraId="3A84BC5D" w14:textId="77777777" w:rsidR="00321D20" w:rsidRDefault="007931D1">
            <w:pPr>
              <w:pStyle w:val="Code"/>
              <w:snapToGrid w:val="0"/>
            </w:pPr>
            <w:r>
              <w:t>0100</w:t>
            </w:r>
          </w:p>
        </w:tc>
        <w:tc>
          <w:tcPr>
            <w:tcW w:w="1707" w:type="dxa"/>
            <w:tcBorders>
              <w:top w:val="single" w:sz="4" w:space="0" w:color="000001"/>
              <w:left w:val="single" w:sz="4" w:space="0" w:color="000001"/>
              <w:bottom w:val="single" w:sz="4" w:space="0" w:color="000001"/>
            </w:tcBorders>
            <w:shd w:val="clear" w:color="auto" w:fill="auto"/>
            <w:tcMar>
              <w:left w:w="83" w:type="dxa"/>
            </w:tcMar>
          </w:tcPr>
          <w:p w14:paraId="113B1E52" w14:textId="77777777" w:rsidR="00321D20" w:rsidRDefault="007931D1">
            <w:pPr>
              <w:pStyle w:val="Code"/>
              <w:snapToGrid w:val="0"/>
            </w:pPr>
            <w:r>
              <w:t>and</w:t>
            </w:r>
          </w:p>
        </w:tc>
        <w:tc>
          <w:tcPr>
            <w:tcW w:w="1985" w:type="dxa"/>
            <w:tcBorders>
              <w:top w:val="single" w:sz="4" w:space="0" w:color="000001"/>
              <w:left w:val="single" w:sz="4" w:space="0" w:color="000001"/>
              <w:bottom w:val="single" w:sz="4" w:space="0" w:color="000001"/>
            </w:tcBorders>
            <w:shd w:val="clear" w:color="auto" w:fill="auto"/>
            <w:tcMar>
              <w:left w:w="83" w:type="dxa"/>
            </w:tcMar>
          </w:tcPr>
          <w:p w14:paraId="2406DDCC" w14:textId="77777777" w:rsidR="00321D20" w:rsidRDefault="007931D1">
            <w:pPr>
              <w:pStyle w:val="Code"/>
              <w:snapToGrid w:val="0"/>
            </w:pPr>
            <w:r>
              <w:t>A and B</w:t>
            </w:r>
          </w:p>
        </w:tc>
        <w:tc>
          <w:tcPr>
            <w:tcW w:w="2602"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14:paraId="3677A2D1" w14:textId="77777777" w:rsidR="00321D20" w:rsidRDefault="007931D1">
            <w:pPr>
              <w:pStyle w:val="Code"/>
              <w:snapToGrid w:val="0"/>
            </w:pPr>
            <w:r>
              <w:t>Logical and</w:t>
            </w:r>
          </w:p>
        </w:tc>
      </w:tr>
      <w:tr w:rsidR="00321D20" w14:paraId="69B75260" w14:textId="77777777">
        <w:tc>
          <w:tcPr>
            <w:tcW w:w="1978" w:type="dxa"/>
            <w:tcBorders>
              <w:top w:val="single" w:sz="4" w:space="0" w:color="000001"/>
              <w:left w:val="single" w:sz="4" w:space="0" w:color="000001"/>
              <w:bottom w:val="single" w:sz="4" w:space="0" w:color="000001"/>
            </w:tcBorders>
            <w:shd w:val="clear" w:color="auto" w:fill="auto"/>
            <w:tcMar>
              <w:left w:w="83" w:type="dxa"/>
            </w:tcMar>
          </w:tcPr>
          <w:p w14:paraId="7C25ED1F" w14:textId="77777777" w:rsidR="00321D20" w:rsidRDefault="007931D1">
            <w:pPr>
              <w:pStyle w:val="Code"/>
              <w:snapToGrid w:val="0"/>
            </w:pPr>
            <w:r>
              <w:t>0101</w:t>
            </w:r>
          </w:p>
        </w:tc>
        <w:tc>
          <w:tcPr>
            <w:tcW w:w="1707" w:type="dxa"/>
            <w:tcBorders>
              <w:top w:val="single" w:sz="4" w:space="0" w:color="000001"/>
              <w:left w:val="single" w:sz="4" w:space="0" w:color="000001"/>
              <w:bottom w:val="single" w:sz="4" w:space="0" w:color="000001"/>
            </w:tcBorders>
            <w:shd w:val="clear" w:color="auto" w:fill="auto"/>
            <w:tcMar>
              <w:left w:w="83" w:type="dxa"/>
            </w:tcMar>
          </w:tcPr>
          <w:p w14:paraId="5606CB47" w14:textId="77777777" w:rsidR="00321D20" w:rsidRDefault="007931D1">
            <w:pPr>
              <w:pStyle w:val="Code"/>
              <w:snapToGrid w:val="0"/>
            </w:pPr>
            <w:r>
              <w:t>or</w:t>
            </w:r>
          </w:p>
        </w:tc>
        <w:tc>
          <w:tcPr>
            <w:tcW w:w="1985" w:type="dxa"/>
            <w:tcBorders>
              <w:top w:val="single" w:sz="4" w:space="0" w:color="000001"/>
              <w:left w:val="single" w:sz="4" w:space="0" w:color="000001"/>
              <w:bottom w:val="single" w:sz="4" w:space="0" w:color="000001"/>
            </w:tcBorders>
            <w:shd w:val="clear" w:color="auto" w:fill="auto"/>
            <w:tcMar>
              <w:left w:w="83" w:type="dxa"/>
            </w:tcMar>
          </w:tcPr>
          <w:p w14:paraId="5DB136F0" w14:textId="77777777" w:rsidR="00321D20" w:rsidRDefault="007931D1">
            <w:pPr>
              <w:pStyle w:val="Code"/>
              <w:snapToGrid w:val="0"/>
            </w:pPr>
            <w:r>
              <w:t>A or B</w:t>
            </w:r>
          </w:p>
        </w:tc>
        <w:tc>
          <w:tcPr>
            <w:tcW w:w="2602"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14:paraId="72956E59" w14:textId="77777777" w:rsidR="00321D20" w:rsidRDefault="007931D1">
            <w:pPr>
              <w:pStyle w:val="Code"/>
              <w:snapToGrid w:val="0"/>
            </w:pPr>
            <w:r>
              <w:t>Logical or</w:t>
            </w:r>
          </w:p>
        </w:tc>
      </w:tr>
      <w:tr w:rsidR="00321D20" w14:paraId="3C29A5E9" w14:textId="77777777">
        <w:tc>
          <w:tcPr>
            <w:tcW w:w="1978" w:type="dxa"/>
            <w:tcBorders>
              <w:top w:val="single" w:sz="4" w:space="0" w:color="000001"/>
              <w:left w:val="single" w:sz="4" w:space="0" w:color="000001"/>
              <w:bottom w:val="single" w:sz="4" w:space="0" w:color="000001"/>
            </w:tcBorders>
            <w:shd w:val="clear" w:color="auto" w:fill="auto"/>
            <w:tcMar>
              <w:left w:w="83" w:type="dxa"/>
            </w:tcMar>
          </w:tcPr>
          <w:p w14:paraId="38E02B6E" w14:textId="77777777" w:rsidR="00321D20" w:rsidRDefault="007931D1">
            <w:pPr>
              <w:pStyle w:val="Code"/>
              <w:snapToGrid w:val="0"/>
            </w:pPr>
            <w:r>
              <w:t>0110</w:t>
            </w:r>
          </w:p>
        </w:tc>
        <w:tc>
          <w:tcPr>
            <w:tcW w:w="1707" w:type="dxa"/>
            <w:tcBorders>
              <w:top w:val="single" w:sz="4" w:space="0" w:color="000001"/>
              <w:left w:val="single" w:sz="4" w:space="0" w:color="000001"/>
              <w:bottom w:val="single" w:sz="4" w:space="0" w:color="000001"/>
            </w:tcBorders>
            <w:shd w:val="clear" w:color="auto" w:fill="auto"/>
            <w:tcMar>
              <w:left w:w="83" w:type="dxa"/>
            </w:tcMar>
          </w:tcPr>
          <w:p w14:paraId="0AEEECC9" w14:textId="77777777" w:rsidR="00321D20" w:rsidRDefault="007931D1">
            <w:pPr>
              <w:pStyle w:val="Code"/>
              <w:snapToGrid w:val="0"/>
            </w:pPr>
            <w:proofErr w:type="spellStart"/>
            <w:r>
              <w:t>xor</w:t>
            </w:r>
            <w:proofErr w:type="spellEnd"/>
          </w:p>
        </w:tc>
        <w:tc>
          <w:tcPr>
            <w:tcW w:w="1985" w:type="dxa"/>
            <w:tcBorders>
              <w:top w:val="single" w:sz="4" w:space="0" w:color="000001"/>
              <w:left w:val="single" w:sz="4" w:space="0" w:color="000001"/>
              <w:bottom w:val="single" w:sz="4" w:space="0" w:color="000001"/>
            </w:tcBorders>
            <w:shd w:val="clear" w:color="auto" w:fill="auto"/>
            <w:tcMar>
              <w:left w:w="83" w:type="dxa"/>
            </w:tcMar>
          </w:tcPr>
          <w:p w14:paraId="0AFE9BFC" w14:textId="77777777" w:rsidR="00321D20" w:rsidRDefault="007931D1">
            <w:pPr>
              <w:pStyle w:val="Code"/>
              <w:snapToGrid w:val="0"/>
            </w:pPr>
            <w:r>
              <w:t xml:space="preserve">A </w:t>
            </w:r>
            <w:proofErr w:type="spellStart"/>
            <w:r>
              <w:t>xor</w:t>
            </w:r>
            <w:proofErr w:type="spellEnd"/>
            <w:r>
              <w:t xml:space="preserve"> B</w:t>
            </w:r>
          </w:p>
        </w:tc>
        <w:tc>
          <w:tcPr>
            <w:tcW w:w="2602"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14:paraId="64B2D887" w14:textId="77777777" w:rsidR="00321D20" w:rsidRDefault="007931D1">
            <w:pPr>
              <w:pStyle w:val="Code"/>
              <w:snapToGrid w:val="0"/>
            </w:pPr>
            <w:r>
              <w:t>Exclusive or</w:t>
            </w:r>
          </w:p>
        </w:tc>
      </w:tr>
      <w:tr w:rsidR="00321D20" w14:paraId="2C50A50F" w14:textId="77777777">
        <w:tc>
          <w:tcPr>
            <w:tcW w:w="1978" w:type="dxa"/>
            <w:tcBorders>
              <w:top w:val="single" w:sz="4" w:space="0" w:color="000001"/>
              <w:left w:val="single" w:sz="4" w:space="0" w:color="000001"/>
              <w:bottom w:val="single" w:sz="4" w:space="0" w:color="000001"/>
            </w:tcBorders>
            <w:shd w:val="clear" w:color="auto" w:fill="auto"/>
            <w:tcMar>
              <w:left w:w="83" w:type="dxa"/>
            </w:tcMar>
          </w:tcPr>
          <w:p w14:paraId="24CEA095" w14:textId="77777777" w:rsidR="00321D20" w:rsidRDefault="007931D1">
            <w:pPr>
              <w:pStyle w:val="Code"/>
              <w:snapToGrid w:val="0"/>
            </w:pPr>
            <w:r>
              <w:t>0111</w:t>
            </w:r>
          </w:p>
        </w:tc>
        <w:tc>
          <w:tcPr>
            <w:tcW w:w="1707" w:type="dxa"/>
            <w:tcBorders>
              <w:top w:val="single" w:sz="4" w:space="0" w:color="000001"/>
              <w:left w:val="single" w:sz="4" w:space="0" w:color="000001"/>
              <w:bottom w:val="single" w:sz="4" w:space="0" w:color="000001"/>
            </w:tcBorders>
            <w:shd w:val="clear" w:color="auto" w:fill="auto"/>
            <w:tcMar>
              <w:left w:w="83" w:type="dxa"/>
            </w:tcMar>
          </w:tcPr>
          <w:p w14:paraId="25F32BCD" w14:textId="77777777" w:rsidR="00321D20" w:rsidRDefault="007931D1">
            <w:pPr>
              <w:pStyle w:val="Code"/>
              <w:snapToGrid w:val="0"/>
            </w:pPr>
            <w:r>
              <w:t>nor</w:t>
            </w:r>
          </w:p>
        </w:tc>
        <w:tc>
          <w:tcPr>
            <w:tcW w:w="1985" w:type="dxa"/>
            <w:tcBorders>
              <w:top w:val="single" w:sz="4" w:space="0" w:color="000001"/>
              <w:left w:val="single" w:sz="4" w:space="0" w:color="000001"/>
              <w:bottom w:val="single" w:sz="4" w:space="0" w:color="000001"/>
            </w:tcBorders>
            <w:shd w:val="clear" w:color="auto" w:fill="auto"/>
            <w:tcMar>
              <w:left w:w="83" w:type="dxa"/>
            </w:tcMar>
          </w:tcPr>
          <w:p w14:paraId="7CE42FBC" w14:textId="77777777" w:rsidR="00321D20" w:rsidRDefault="007931D1">
            <w:pPr>
              <w:pStyle w:val="Code"/>
              <w:snapToGrid w:val="0"/>
            </w:pPr>
            <w:r>
              <w:t>A nor B</w:t>
            </w:r>
          </w:p>
        </w:tc>
        <w:tc>
          <w:tcPr>
            <w:tcW w:w="2602"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14:paraId="59083E73" w14:textId="77777777" w:rsidR="00321D20" w:rsidRDefault="007931D1">
            <w:pPr>
              <w:pStyle w:val="Code"/>
              <w:snapToGrid w:val="0"/>
            </w:pPr>
            <w:r>
              <w:t>Logical nor</w:t>
            </w:r>
          </w:p>
        </w:tc>
      </w:tr>
      <w:tr w:rsidR="00321D20" w14:paraId="1BFCFC91" w14:textId="77777777">
        <w:tc>
          <w:tcPr>
            <w:tcW w:w="1978" w:type="dxa"/>
            <w:tcBorders>
              <w:top w:val="single" w:sz="4" w:space="0" w:color="000001"/>
              <w:left w:val="single" w:sz="4" w:space="0" w:color="000001"/>
              <w:bottom w:val="single" w:sz="4" w:space="0" w:color="000001"/>
            </w:tcBorders>
            <w:shd w:val="clear" w:color="auto" w:fill="auto"/>
            <w:tcMar>
              <w:left w:w="83" w:type="dxa"/>
            </w:tcMar>
          </w:tcPr>
          <w:p w14:paraId="2CD8FDC7" w14:textId="77777777" w:rsidR="00321D20" w:rsidRDefault="007931D1">
            <w:pPr>
              <w:pStyle w:val="Code"/>
              <w:snapToGrid w:val="0"/>
            </w:pPr>
            <w:r>
              <w:t>1010</w:t>
            </w:r>
          </w:p>
        </w:tc>
        <w:tc>
          <w:tcPr>
            <w:tcW w:w="1707" w:type="dxa"/>
            <w:tcBorders>
              <w:top w:val="single" w:sz="4" w:space="0" w:color="000001"/>
              <w:left w:val="single" w:sz="4" w:space="0" w:color="000001"/>
              <w:bottom w:val="single" w:sz="4" w:space="0" w:color="000001"/>
            </w:tcBorders>
            <w:shd w:val="clear" w:color="auto" w:fill="auto"/>
            <w:tcMar>
              <w:left w:w="83" w:type="dxa"/>
            </w:tcMar>
          </w:tcPr>
          <w:p w14:paraId="1B8C8028" w14:textId="77777777" w:rsidR="00321D20" w:rsidRDefault="007931D1">
            <w:pPr>
              <w:pStyle w:val="Code"/>
              <w:snapToGrid w:val="0"/>
            </w:pPr>
            <w:proofErr w:type="spellStart"/>
            <w:r>
              <w:t>slt</w:t>
            </w:r>
            <w:proofErr w:type="spellEnd"/>
          </w:p>
        </w:tc>
        <w:tc>
          <w:tcPr>
            <w:tcW w:w="1985" w:type="dxa"/>
            <w:tcBorders>
              <w:top w:val="single" w:sz="4" w:space="0" w:color="000001"/>
              <w:left w:val="single" w:sz="4" w:space="0" w:color="000001"/>
              <w:bottom w:val="single" w:sz="4" w:space="0" w:color="000001"/>
            </w:tcBorders>
            <w:shd w:val="clear" w:color="auto" w:fill="auto"/>
            <w:tcMar>
              <w:left w:w="83" w:type="dxa"/>
            </w:tcMar>
          </w:tcPr>
          <w:p w14:paraId="781D2F3B" w14:textId="77777777" w:rsidR="00321D20" w:rsidRDefault="007931D1">
            <w:pPr>
              <w:pStyle w:val="Code"/>
              <w:snapToGrid w:val="0"/>
            </w:pPr>
            <w:r>
              <w:t xml:space="preserve">(A - </w:t>
            </w:r>
            <w:proofErr w:type="gramStart"/>
            <w:r>
              <w:t>B)[</w:t>
            </w:r>
            <w:proofErr w:type="gramEnd"/>
            <w:r>
              <w:t>31]</w:t>
            </w:r>
          </w:p>
        </w:tc>
        <w:tc>
          <w:tcPr>
            <w:tcW w:w="2602"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14:paraId="12A9ED30" w14:textId="77777777" w:rsidR="00321D20" w:rsidRDefault="007931D1">
            <w:pPr>
              <w:pStyle w:val="Code"/>
              <w:snapToGrid w:val="0"/>
            </w:pPr>
            <w:r>
              <w:t>Set less than</w:t>
            </w:r>
          </w:p>
        </w:tc>
      </w:tr>
      <w:tr w:rsidR="00321D20" w14:paraId="78E62A52" w14:textId="77777777">
        <w:tc>
          <w:tcPr>
            <w:tcW w:w="1978" w:type="dxa"/>
            <w:tcBorders>
              <w:top w:val="single" w:sz="4" w:space="0" w:color="000001"/>
              <w:left w:val="single" w:sz="4" w:space="0" w:color="000001"/>
              <w:bottom w:val="single" w:sz="4" w:space="0" w:color="000001"/>
            </w:tcBorders>
            <w:shd w:val="clear" w:color="auto" w:fill="auto"/>
            <w:tcMar>
              <w:left w:w="83" w:type="dxa"/>
            </w:tcMar>
          </w:tcPr>
          <w:p w14:paraId="53720E02" w14:textId="77777777" w:rsidR="00321D20" w:rsidRDefault="007931D1">
            <w:pPr>
              <w:pStyle w:val="Code"/>
              <w:snapToGrid w:val="0"/>
            </w:pPr>
            <w:r>
              <w:t>Others</w:t>
            </w:r>
          </w:p>
        </w:tc>
        <w:tc>
          <w:tcPr>
            <w:tcW w:w="1707" w:type="dxa"/>
            <w:tcBorders>
              <w:top w:val="single" w:sz="4" w:space="0" w:color="000001"/>
              <w:left w:val="single" w:sz="4" w:space="0" w:color="000001"/>
              <w:bottom w:val="single" w:sz="4" w:space="0" w:color="000001"/>
            </w:tcBorders>
            <w:shd w:val="clear" w:color="auto" w:fill="auto"/>
            <w:tcMar>
              <w:left w:w="83" w:type="dxa"/>
            </w:tcMar>
          </w:tcPr>
          <w:p w14:paraId="59903991" w14:textId="77777777" w:rsidR="00321D20" w:rsidRDefault="007931D1">
            <w:pPr>
              <w:pStyle w:val="Code"/>
              <w:snapToGrid w:val="0"/>
            </w:pPr>
            <w:proofErr w:type="spellStart"/>
            <w:r>
              <w:t>n.a.</w:t>
            </w:r>
            <w:proofErr w:type="spellEnd"/>
          </w:p>
        </w:tc>
        <w:tc>
          <w:tcPr>
            <w:tcW w:w="1985" w:type="dxa"/>
            <w:tcBorders>
              <w:top w:val="single" w:sz="4" w:space="0" w:color="000001"/>
              <w:left w:val="single" w:sz="4" w:space="0" w:color="000001"/>
              <w:bottom w:val="single" w:sz="4" w:space="0" w:color="000001"/>
            </w:tcBorders>
            <w:shd w:val="clear" w:color="auto" w:fill="auto"/>
            <w:tcMar>
              <w:left w:w="83" w:type="dxa"/>
            </w:tcMar>
          </w:tcPr>
          <w:p w14:paraId="0CFD5D86" w14:textId="77777777" w:rsidR="00321D20" w:rsidRDefault="007931D1">
            <w:pPr>
              <w:pStyle w:val="Code"/>
              <w:snapToGrid w:val="0"/>
            </w:pPr>
            <w:r>
              <w:t>Don’t care</w:t>
            </w:r>
          </w:p>
        </w:tc>
        <w:tc>
          <w:tcPr>
            <w:tcW w:w="2602"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14:paraId="6EF99C18" w14:textId="77777777" w:rsidR="00321D20" w:rsidRDefault="00321D20">
            <w:pPr>
              <w:pStyle w:val="Code"/>
              <w:snapToGrid w:val="0"/>
            </w:pPr>
          </w:p>
        </w:tc>
      </w:tr>
    </w:tbl>
    <w:p w14:paraId="30F27151" w14:textId="77777777" w:rsidR="00321D20" w:rsidRDefault="007931D1">
      <w:pPr>
        <w:pStyle w:val="Caption"/>
        <w:rPr>
          <w:b/>
        </w:rPr>
      </w:pPr>
      <w:r>
        <w:rPr>
          <w:b/>
        </w:rPr>
        <w:t>Table 1. Summary of the ALU control</w:t>
      </w:r>
    </w:p>
    <w:p w14:paraId="5FF20F0F" w14:textId="77777777" w:rsidR="00321D20" w:rsidRDefault="007931D1">
      <w:pPr>
        <w:pStyle w:val="Body"/>
      </w:pPr>
      <w:r>
        <w:rPr>
          <w:lang w:val="en-GB"/>
        </w:rPr>
        <w:t xml:space="preserve">(Note 1: You should extend the result of </w:t>
      </w:r>
      <w:proofErr w:type="spellStart"/>
      <w:r>
        <w:rPr>
          <w:lang w:val="en-GB"/>
        </w:rPr>
        <w:t>slt</w:t>
      </w:r>
      <w:proofErr w:type="spellEnd"/>
      <w:r>
        <w:rPr>
          <w:lang w:val="en-GB"/>
        </w:rPr>
        <w:t xml:space="preserve"> to 32 bits (i.e., 32’b0 or 32’b1).)</w:t>
      </w:r>
    </w:p>
    <w:p w14:paraId="64389C19" w14:textId="77777777" w:rsidR="00321D20" w:rsidRDefault="007931D1">
      <w:pPr>
        <w:pStyle w:val="Body"/>
      </w:pPr>
      <w:r>
        <w:rPr>
          <w:lang w:val="en-GB"/>
        </w:rPr>
        <w:t xml:space="preserve">(Note 2: And, or, </w:t>
      </w:r>
      <w:proofErr w:type="spellStart"/>
      <w:r>
        <w:rPr>
          <w:lang w:val="en-GB"/>
        </w:rPr>
        <w:t>xor</w:t>
      </w:r>
      <w:proofErr w:type="spellEnd"/>
      <w:r>
        <w:rPr>
          <w:lang w:val="en-GB"/>
        </w:rPr>
        <w:t>, nor are bitwise operations.)</w:t>
      </w:r>
    </w:p>
    <w:p w14:paraId="6AC94944" w14:textId="77777777" w:rsidR="00321D20" w:rsidRPr="003E0C1D" w:rsidDel="00E22C08" w:rsidRDefault="003E0C1D">
      <w:pPr>
        <w:pStyle w:val="Heading"/>
        <w:rPr>
          <w:del w:id="61" w:author="ggqd_e6b7e@ethz.ch" w:date="2019-03-31T18:30:00Z"/>
          <w:b/>
          <w:rPrChange w:id="62" w:author="ggqd_e6b7e@ethz.ch" w:date="2019-03-31T18:35:00Z">
            <w:rPr>
              <w:del w:id="63" w:author="ggqd_e6b7e@ethz.ch" w:date="2019-03-31T18:30:00Z"/>
            </w:rPr>
          </w:rPrChange>
        </w:rPr>
        <w:pPrChange w:id="64" w:author="ggqd_e6b7e@ethz.ch" w:date="2019-03-31T18:35:00Z">
          <w:pPr>
            <w:pStyle w:val="Body"/>
          </w:pPr>
        </w:pPrChange>
      </w:pPr>
      <w:ins w:id="65" w:author="ggqd_e6b7e@ethz.ch" w:date="2019-03-31T18:35:00Z">
        <w:r>
          <w:rPr>
            <w:b/>
          </w:rPr>
          <w:t>For e</w:t>
        </w:r>
      </w:ins>
      <w:ins w:id="66" w:author="ggqd_e6b7e@ethz.ch" w:date="2019-03-31T18:28:00Z">
        <w:r w:rsidR="00E22C08">
          <w:rPr>
            <w:b/>
          </w:rPr>
          <w:t>xample</w:t>
        </w:r>
      </w:ins>
      <w:ins w:id="67" w:author="ggqd_e6b7e@ethz.ch" w:date="2019-03-31T18:35:00Z">
        <w:r>
          <w:rPr>
            <w:b/>
          </w:rPr>
          <w:t xml:space="preserve">, </w:t>
        </w:r>
        <w:r>
          <w:t>i</w:t>
        </w:r>
      </w:ins>
      <w:ins w:id="68" w:author="ggqd_e6b7e@ethz.ch" w:date="2019-03-31T18:28:00Z">
        <w:r w:rsidR="00E22C08">
          <w:t>f</w:t>
        </w:r>
      </w:ins>
      <w:del w:id="69" w:author="ggqd_e6b7e@ethz.ch" w:date="2019-03-31T18:28:00Z">
        <w:r w:rsidR="007931D1" w:rsidDel="00E22C08">
          <w:delText>Just to give an example when the</w:delText>
        </w:r>
      </w:del>
      <w:r w:rsidR="007931D1">
        <w:t xml:space="preserve"> ‘</w:t>
      </w:r>
      <w:proofErr w:type="spellStart"/>
      <w:r w:rsidR="007931D1">
        <w:t>AluOp</w:t>
      </w:r>
      <w:proofErr w:type="spellEnd"/>
      <w:r w:rsidR="007931D1">
        <w:t xml:space="preserve">’ </w:t>
      </w:r>
      <w:del w:id="70" w:author="ggqd_e6b7e@ethz.ch" w:date="2019-03-31T18:29:00Z">
        <w:r w:rsidR="007931D1" w:rsidDel="00E22C08">
          <w:delText xml:space="preserve">input </w:delText>
        </w:r>
      </w:del>
      <w:r w:rsidR="007931D1">
        <w:t xml:space="preserve">is 0101, </w:t>
      </w:r>
      <w:ins w:id="71" w:author="ggqd_e6b7e@ethz.ch" w:date="2019-03-31T18:29:00Z">
        <w:r w:rsidR="00E22C08">
          <w:t xml:space="preserve">ALU should </w:t>
        </w:r>
      </w:ins>
      <w:ins w:id="72" w:author="ggqd_e6b7e@ethz.ch" w:date="2019-03-31T18:30:00Z">
        <w:r w:rsidR="00E22C08">
          <w:t xml:space="preserve">evaluate </w:t>
        </w:r>
      </w:ins>
      <w:del w:id="73" w:author="ggqd_e6b7e@ethz.ch" w:date="2019-03-31T18:30:00Z">
        <w:r w:rsidR="007931D1" w:rsidDel="00E22C08">
          <w:delText>the function</w:delText>
        </w:r>
      </w:del>
    </w:p>
    <w:p w14:paraId="470C9BE8" w14:textId="77777777" w:rsidR="00321D20" w:rsidDel="003E0C1D" w:rsidRDefault="007931D1">
      <w:pPr>
        <w:pStyle w:val="Heading"/>
        <w:rPr>
          <w:del w:id="74" w:author="ggqd_e6b7e@ethz.ch" w:date="2019-03-31T18:35:00Z"/>
        </w:rPr>
        <w:pPrChange w:id="75" w:author="ggqd_e6b7e@ethz.ch" w:date="2019-03-31T18:35:00Z">
          <w:pPr>
            <w:pStyle w:val="Code"/>
          </w:pPr>
        </w:pPrChange>
      </w:pPr>
      <w:r>
        <w:t xml:space="preserve">Result </w:t>
      </w:r>
      <w:ins w:id="76" w:author="ggqd_e6b7e@ethz.ch" w:date="2019-03-31T18:30:00Z">
        <w:r w:rsidR="00E22C08">
          <w:t>as</w:t>
        </w:r>
      </w:ins>
      <w:del w:id="77" w:author="ggqd_e6b7e@ethz.ch" w:date="2019-03-31T18:30:00Z">
        <w:r w:rsidDel="00E22C08">
          <w:delText>=</w:delText>
        </w:r>
      </w:del>
      <w:r>
        <w:t xml:space="preserve"> A </w:t>
      </w:r>
      <w:r w:rsidRPr="00895238">
        <w:rPr>
          <w:b/>
          <w:bCs/>
          <w:rPrChange w:id="78" w:author="M4mA0ygaTf@student.ethz.ch" w:date="2019-03-31T21:19:00Z">
            <w:rPr/>
          </w:rPrChange>
        </w:rPr>
        <w:t>or</w:t>
      </w:r>
      <w:r>
        <w:t xml:space="preserve"> B</w:t>
      </w:r>
      <w:del w:id="79" w:author="ggqd_e6b7e@ethz.ch" w:date="2019-03-31T18:35:00Z">
        <w:r w:rsidDel="003E0C1D">
          <w:delText>;</w:delText>
        </w:r>
      </w:del>
    </w:p>
    <w:p w14:paraId="49C5E3D4" w14:textId="77777777" w:rsidR="003E0C1D" w:rsidRDefault="007931D1" w:rsidP="003E0C1D">
      <w:pPr>
        <w:pStyle w:val="Heading"/>
        <w:rPr>
          <w:ins w:id="80" w:author="ggqd_e6b7e@ethz.ch" w:date="2019-03-31T18:36:00Z"/>
        </w:rPr>
      </w:pPr>
      <w:del w:id="81" w:author="ggqd_e6b7e@ethz.ch" w:date="2019-03-31T18:35:00Z">
        <w:r w:rsidDel="003E0C1D">
          <w:delText>should be calculated</w:delText>
        </w:r>
      </w:del>
      <w:r>
        <w:t xml:space="preserve">. </w:t>
      </w:r>
    </w:p>
    <w:p w14:paraId="47C21FF8" w14:textId="77777777" w:rsidR="00321D20" w:rsidRDefault="007931D1">
      <w:pPr>
        <w:pStyle w:val="Heading"/>
        <w:pPrChange w:id="82" w:author="ggqd_e6b7e@ethz.ch" w:date="2019-03-31T18:35:00Z">
          <w:pPr>
            <w:pStyle w:val="Body"/>
          </w:pPr>
        </w:pPrChange>
      </w:pPr>
      <w:del w:id="83" w:author="ggqd_e6b7e@ethz.ch" w:date="2019-03-31T18:36:00Z">
        <w:r w:rsidDel="003E0C1D">
          <w:delText>It is easy to see that there are m</w:delText>
        </w:r>
      </w:del>
      <w:ins w:id="84" w:author="ggqd_e6b7e@ethz.ch" w:date="2019-03-31T18:36:00Z">
        <w:r w:rsidR="003E0C1D">
          <w:t>M</w:t>
        </w:r>
      </w:ins>
      <w:r>
        <w:t>any values of ‘</w:t>
      </w:r>
      <w:proofErr w:type="spellStart"/>
      <w:r>
        <w:t>AluOp</w:t>
      </w:r>
      <w:proofErr w:type="spellEnd"/>
      <w:r>
        <w:t xml:space="preserve">’ </w:t>
      </w:r>
      <w:del w:id="85" w:author="ggqd_e6b7e@ethz.ch" w:date="2019-03-31T18:37:00Z">
        <w:r w:rsidDel="003E0C1D">
          <w:delText>for which</w:delText>
        </w:r>
      </w:del>
      <w:ins w:id="86" w:author="ggqd_e6b7e@ethz.ch" w:date="2019-03-31T18:37:00Z">
        <w:r w:rsidR="003E0C1D">
          <w:t>does</w:t>
        </w:r>
      </w:ins>
      <w:r>
        <w:t xml:space="preserve"> no</w:t>
      </w:r>
      <w:ins w:id="87" w:author="ggqd_e6b7e@ethz.ch" w:date="2019-03-31T18:37:00Z">
        <w:r w:rsidR="003E0C1D">
          <w:t>t</w:t>
        </w:r>
      </w:ins>
      <w:r>
        <w:t xml:space="preserve"> </w:t>
      </w:r>
      <w:ins w:id="88" w:author="ggqd_e6b7e@ethz.ch" w:date="2019-03-31T18:38:00Z">
        <w:r w:rsidR="003E0C1D">
          <w:t xml:space="preserve">correspond to any </w:t>
        </w:r>
      </w:ins>
      <w:r>
        <w:t>operation</w:t>
      </w:r>
      <w:del w:id="89" w:author="ggqd_e6b7e@ethz.ch" w:date="2019-03-31T18:38:00Z">
        <w:r w:rsidDel="003E0C1D">
          <w:delText xml:space="preserve"> is defined</w:delText>
        </w:r>
      </w:del>
      <w:r>
        <w:t xml:space="preserve">. It is not </w:t>
      </w:r>
      <w:del w:id="90" w:author="ggqd_e6b7e@ethz.ch" w:date="2019-03-31T18:38:00Z">
        <w:r w:rsidDel="003E0C1D">
          <w:delText xml:space="preserve">very </w:delText>
        </w:r>
      </w:del>
      <w:r>
        <w:t>important what the circuit does when ‘</w:t>
      </w:r>
      <w:proofErr w:type="spellStart"/>
      <w:r>
        <w:t>AluOp</w:t>
      </w:r>
      <w:proofErr w:type="spellEnd"/>
      <w:r>
        <w:t>’ has these values</w:t>
      </w:r>
      <w:del w:id="91" w:author="M4mA0ygaTf@student.ethz.ch" w:date="2019-03-31T21:33:00Z">
        <w:r w:rsidDel="0013036E">
          <w:delText>,</w:delText>
        </w:r>
      </w:del>
      <w:r>
        <w:rPr>
          <w:lang w:eastAsia="zh-TW"/>
        </w:rPr>
        <w:t xml:space="preserve"> since</w:t>
      </w:r>
      <w:r>
        <w:t xml:space="preserve"> the ‘Result’ will simply be ignored in </w:t>
      </w:r>
      <w:del w:id="92" w:author="ggqd_e6b7e@ethz.ch" w:date="2019-03-31T18:38:00Z">
        <w:r w:rsidDel="003E0C1D">
          <w:delText xml:space="preserve">these </w:delText>
        </w:r>
      </w:del>
      <w:ins w:id="93" w:author="ggqd_e6b7e@ethz.ch" w:date="2019-03-31T18:38:00Z">
        <w:r w:rsidR="003E0C1D">
          <w:t xml:space="preserve">such </w:t>
        </w:r>
      </w:ins>
      <w:r>
        <w:t xml:space="preserve">cases. </w:t>
      </w:r>
      <w:r w:rsidRPr="003E0C1D">
        <w:rPr>
          <w:b/>
          <w:rPrChange w:id="94" w:author="ggqd_e6b7e@ethz.ch" w:date="2019-03-31T18:39:00Z">
            <w:rPr/>
          </w:rPrChange>
        </w:rPr>
        <w:t>You can use this to your advantage to simplify the circuit</w:t>
      </w:r>
      <w:r>
        <w:t>.</w:t>
      </w:r>
    </w:p>
    <w:p w14:paraId="7D5152C5" w14:textId="77777777" w:rsidR="00321D20" w:rsidRDefault="007931D1">
      <w:pPr>
        <w:pStyle w:val="Body"/>
      </w:pPr>
      <w:del w:id="95" w:author="ggqd_e6b7e@ethz.ch" w:date="2019-03-31T18:39:00Z">
        <w:r w:rsidDel="003E0C1D">
          <w:delText>Right now, the described</w:delText>
        </w:r>
      </w:del>
      <w:ins w:id="96" w:author="ggqd_e6b7e@ethz.ch" w:date="2019-03-31T18:39:00Z">
        <w:r w:rsidR="003E0C1D">
          <w:t>These</w:t>
        </w:r>
      </w:ins>
      <w:r>
        <w:t xml:space="preserve"> operations may look random</w:t>
      </w:r>
      <w:ins w:id="97" w:author="ggqd_e6b7e@ethz.ch" w:date="2019-03-31T18:39:00Z">
        <w:r w:rsidR="003E0C1D">
          <w:t xml:space="preserve"> for now</w:t>
        </w:r>
      </w:ins>
      <w:r>
        <w:t xml:space="preserve">, but </w:t>
      </w:r>
      <w:ins w:id="98" w:author="ggqd_e6b7e@ethz.ch" w:date="2019-03-31T18:39:00Z">
        <w:r w:rsidR="003E0C1D">
          <w:t xml:space="preserve">they will make more sense </w:t>
        </w:r>
      </w:ins>
      <w:r>
        <w:t>once we learn more about the MIPS instruction set architecture</w:t>
      </w:r>
      <w:del w:id="99" w:author="ggqd_e6b7e@ethz.ch" w:date="2019-03-31T18:40:00Z">
        <w:r w:rsidDel="003E0C1D">
          <w:delText>, these choices will make more sense</w:delText>
        </w:r>
      </w:del>
      <w:r>
        <w:t xml:space="preserve">. </w:t>
      </w:r>
    </w:p>
    <w:p w14:paraId="33E13C10" w14:textId="77777777" w:rsidR="00321D20" w:rsidRDefault="007931D1">
      <w:pPr>
        <w:pStyle w:val="Heading"/>
        <w:rPr>
          <w:b/>
        </w:rPr>
      </w:pPr>
      <w:r>
        <w:rPr>
          <w:b/>
        </w:rPr>
        <w:t>Designing the Block diagram</w:t>
      </w:r>
    </w:p>
    <w:p w14:paraId="62CA0C40" w14:textId="620D3AA4" w:rsidR="00321D20" w:rsidRDefault="007931D1">
      <w:pPr>
        <w:pStyle w:val="Body"/>
      </w:pPr>
      <w:r>
        <w:t xml:space="preserve">First, you need to draw a block diagram of the ALU, like the one seen in Figure 5.15 of the H&amp;H textbook. </w:t>
      </w:r>
      <w:commentRangeStart w:id="100"/>
      <w:commentRangeStart w:id="101"/>
      <w:r>
        <w:t>This exercise</w:t>
      </w:r>
      <w:commentRangeEnd w:id="100"/>
      <w:r w:rsidR="003E0C1D">
        <w:rPr>
          <w:rStyle w:val="CommentReference"/>
          <w:rFonts w:cs="Mangal"/>
        </w:rPr>
        <w:commentReference w:id="100"/>
      </w:r>
      <w:commentRangeEnd w:id="101"/>
      <w:r w:rsidR="00743B6C">
        <w:rPr>
          <w:rStyle w:val="CommentReference"/>
          <w:rFonts w:cs="Mangal"/>
        </w:rPr>
        <w:commentReference w:id="101"/>
      </w:r>
      <w:r>
        <w:t xml:space="preserve"> is based on a</w:t>
      </w:r>
      <w:ins w:id="102" w:author="M4mA0ygaTf@student.ethz.ch" w:date="2019-03-31T20:23:00Z">
        <w:r w:rsidR="007F4A42">
          <w:t>n almost</w:t>
        </w:r>
      </w:ins>
      <w:del w:id="103" w:author="M4mA0ygaTf@student.ethz.ch" w:date="2019-03-31T20:23:00Z">
        <w:r w:rsidDel="007F4A42">
          <w:delText xml:space="preserve"> </w:delText>
        </w:r>
        <w:commentRangeStart w:id="104"/>
        <w:r w:rsidDel="007F4A42">
          <w:delText>(more or less)</w:delText>
        </w:r>
      </w:del>
      <w:r>
        <w:t xml:space="preserve"> </w:t>
      </w:r>
      <w:commentRangeEnd w:id="104"/>
      <w:r w:rsidR="003E0C1D">
        <w:rPr>
          <w:rStyle w:val="CommentReference"/>
          <w:rFonts w:cs="Mangal"/>
        </w:rPr>
        <w:commentReference w:id="104"/>
      </w:r>
      <w:r>
        <w:t>real example; there will not be a clear textbook ‘best’ solution for the circuit.</w:t>
      </w:r>
    </w:p>
    <w:p w14:paraId="7C44D64D" w14:textId="4CA9BDA6" w:rsidR="00321D20" w:rsidRDefault="007931D1">
      <w:pPr>
        <w:pStyle w:val="Body"/>
      </w:pPr>
      <w:r>
        <w:t>The following is one approach to analyze</w:t>
      </w:r>
      <w:ins w:id="105" w:author="M4mA0ygaTf@student.ethz.ch" w:date="2019-03-31T20:24:00Z">
        <w:r w:rsidR="007F4A42">
          <w:t xml:space="preserve"> what we need</w:t>
        </w:r>
      </w:ins>
      <w:del w:id="106" w:author="M4mA0ygaTf@student.ethz.ch" w:date="2019-03-31T20:24:00Z">
        <w:r w:rsidDel="007F4A42">
          <w:delText xml:space="preserve"> </w:delText>
        </w:r>
        <w:commentRangeStart w:id="107"/>
        <w:r w:rsidDel="007F4A42">
          <w:delText>what is needed</w:delText>
        </w:r>
      </w:del>
      <w:r>
        <w:t xml:space="preserve"> </w:t>
      </w:r>
      <w:commentRangeEnd w:id="107"/>
      <w:r w:rsidR="003E0C1D">
        <w:rPr>
          <w:rStyle w:val="CommentReference"/>
          <w:rFonts w:cs="Mangal"/>
        </w:rPr>
        <w:commentReference w:id="107"/>
      </w:r>
      <w:r>
        <w:t xml:space="preserve">and </w:t>
      </w:r>
      <w:ins w:id="108" w:author="M4mA0ygaTf@student.ethz.ch" w:date="2019-03-31T20:24:00Z">
        <w:r w:rsidR="007F4A42">
          <w:t xml:space="preserve">to </w:t>
        </w:r>
      </w:ins>
      <w:r>
        <w:t xml:space="preserve">come up with a block diagram. You are free to follow this example or come up with your own ideas. </w:t>
      </w:r>
      <w:del w:id="109" w:author="M4mA0ygaTf@student.ethz.ch" w:date="2019-03-31T20:24:00Z">
        <w:r w:rsidDel="007F4A42">
          <w:delText>It is just important that you think about how the circuit should be implemented.</w:delText>
        </w:r>
      </w:del>
    </w:p>
    <w:p w14:paraId="77DE4D1E" w14:textId="77777777" w:rsidR="00321D20" w:rsidRDefault="007931D1">
      <w:pPr>
        <w:pStyle w:val="Body"/>
      </w:pPr>
      <w:r>
        <w:t xml:space="preserve">Let us first examine the different operations. You should see that we have two types of instructions. The three instructions </w:t>
      </w:r>
      <w:r>
        <w:rPr>
          <w:b/>
        </w:rPr>
        <w:t>add</w:t>
      </w:r>
      <w:r>
        <w:t xml:space="preserve">, </w:t>
      </w:r>
      <w:r>
        <w:rPr>
          <w:b/>
        </w:rPr>
        <w:t>sub</w:t>
      </w:r>
      <w:r>
        <w:t xml:space="preserve">, </w:t>
      </w:r>
      <w:ins w:id="110" w:author="ggqd_e6b7e@ethz.ch" w:date="2019-03-31T18:46:00Z">
        <w:r w:rsidR="00941673">
          <w:t xml:space="preserve">and </w:t>
        </w:r>
      </w:ins>
      <w:proofErr w:type="spellStart"/>
      <w:r>
        <w:rPr>
          <w:b/>
        </w:rPr>
        <w:t>slt</w:t>
      </w:r>
      <w:proofErr w:type="spellEnd"/>
      <w:r>
        <w:t xml:space="preserve"> require arithmetic operations, whereas the four remaining </w:t>
      </w:r>
      <w:r>
        <w:rPr>
          <w:b/>
        </w:rPr>
        <w:t>and</w:t>
      </w:r>
      <w:r>
        <w:t xml:space="preserve">, </w:t>
      </w:r>
      <w:r>
        <w:rPr>
          <w:b/>
        </w:rPr>
        <w:t>or</w:t>
      </w:r>
      <w:r>
        <w:t xml:space="preserve">, </w:t>
      </w:r>
      <w:proofErr w:type="spellStart"/>
      <w:r>
        <w:rPr>
          <w:b/>
        </w:rPr>
        <w:t>xor</w:t>
      </w:r>
      <w:proofErr w:type="spellEnd"/>
      <w:r>
        <w:t xml:space="preserve">, </w:t>
      </w:r>
      <w:ins w:id="111" w:author="ggqd_e6b7e@ethz.ch" w:date="2019-03-31T18:49:00Z">
        <w:r w:rsidR="00941673">
          <w:t xml:space="preserve">and </w:t>
        </w:r>
      </w:ins>
      <w:commentRangeStart w:id="112"/>
      <w:commentRangeStart w:id="113"/>
      <w:r>
        <w:rPr>
          <w:b/>
        </w:rPr>
        <w:t>nor</w:t>
      </w:r>
      <w:commentRangeEnd w:id="112"/>
      <w:r w:rsidR="00941673">
        <w:rPr>
          <w:rStyle w:val="CommentReference"/>
          <w:rFonts w:cs="Mangal"/>
        </w:rPr>
        <w:commentReference w:id="112"/>
      </w:r>
      <w:commentRangeEnd w:id="113"/>
      <w:r w:rsidR="007F4A42">
        <w:rPr>
          <w:rStyle w:val="CommentReference"/>
          <w:rFonts w:cs="Mangal"/>
        </w:rPr>
        <w:commentReference w:id="113"/>
      </w:r>
      <w:r>
        <w:t xml:space="preserve"> are bitwise operations. Now let us look at Table 1 and determine for which values of </w:t>
      </w:r>
      <w:proofErr w:type="spellStart"/>
      <w:r>
        <w:t>AluOp</w:t>
      </w:r>
      <w:proofErr w:type="spellEnd"/>
      <w:r>
        <w:t xml:space="preserve"> we perform an operation from which type. It should be clear that when </w:t>
      </w:r>
      <w:proofErr w:type="spellStart"/>
      <w:proofErr w:type="gramStart"/>
      <w:r>
        <w:t>AluOp</w:t>
      </w:r>
      <w:proofErr w:type="spellEnd"/>
      <w:r>
        <w:t>[</w:t>
      </w:r>
      <w:proofErr w:type="gramEnd"/>
      <w:r>
        <w:t xml:space="preserve">2] is logic-0, we have an arithmetic operation and when </w:t>
      </w:r>
      <w:proofErr w:type="spellStart"/>
      <w:r>
        <w:lastRenderedPageBreak/>
        <w:t>AluOp</w:t>
      </w:r>
      <w:proofErr w:type="spellEnd"/>
      <w:r>
        <w:t xml:space="preserve">[2] is logic-1, we select a logic operation. This means that the output of either type can be selected by a 2-input multiplexer that is controlled by </w:t>
      </w:r>
      <w:proofErr w:type="spellStart"/>
      <w:proofErr w:type="gramStart"/>
      <w:r>
        <w:t>AluOp</w:t>
      </w:r>
      <w:proofErr w:type="spellEnd"/>
      <w:r>
        <w:t>[</w:t>
      </w:r>
      <w:proofErr w:type="gramEnd"/>
      <w:r>
        <w:t xml:space="preserve">2]. Figure 1 depicts an ALU design that includes a separate logic block (i.e., arithmetic part and logic part) for each type of operation. </w:t>
      </w:r>
    </w:p>
    <w:p w14:paraId="26416F90" w14:textId="77777777" w:rsidR="00321D20" w:rsidRDefault="007931D1">
      <w:pPr>
        <w:pStyle w:val="Body"/>
        <w:jc w:val="center"/>
      </w:pPr>
      <w:r>
        <w:rPr>
          <w:noProof/>
        </w:rPr>
        <w:drawing>
          <wp:inline distT="0" distB="0" distL="0" distR="0" wp14:anchorId="0CD711CB" wp14:editId="31D24E3F">
            <wp:extent cx="2156460" cy="2569334"/>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0"/>
                    <a:stretch>
                      <a:fillRect/>
                    </a:stretch>
                  </pic:blipFill>
                  <pic:spPr bwMode="auto">
                    <a:xfrm>
                      <a:off x="0" y="0"/>
                      <a:ext cx="2158474" cy="2571733"/>
                    </a:xfrm>
                    <a:prstGeom prst="rect">
                      <a:avLst/>
                    </a:prstGeom>
                  </pic:spPr>
                </pic:pic>
              </a:graphicData>
            </a:graphic>
          </wp:inline>
        </w:drawing>
      </w:r>
    </w:p>
    <w:p w14:paraId="37619DF0" w14:textId="77777777" w:rsidR="00321D20" w:rsidRDefault="007931D1">
      <w:pPr>
        <w:pStyle w:val="Caption"/>
        <w:rPr>
          <w:b/>
        </w:rPr>
      </w:pPr>
      <w:r>
        <w:rPr>
          <w:b/>
        </w:rPr>
        <w:t>Figure 1. A possible division for the ALU</w:t>
      </w:r>
    </w:p>
    <w:p w14:paraId="36F4C3A0" w14:textId="77777777" w:rsidR="00321D20" w:rsidRDefault="007931D1">
      <w:pPr>
        <w:pStyle w:val="Body"/>
      </w:pPr>
      <w:r>
        <w:t xml:space="preserve">Now we can take a look at the two types individually. For the logic part, </w:t>
      </w:r>
      <w:proofErr w:type="spellStart"/>
      <w:proofErr w:type="gramStart"/>
      <w:r>
        <w:t>AluOp</w:t>
      </w:r>
      <w:proofErr w:type="spellEnd"/>
      <w:r>
        <w:t>[</w:t>
      </w:r>
      <w:proofErr w:type="gramEnd"/>
      <w:r>
        <w:t>1:0] selects one of the 4 simple bitwise operations. In the arithmetic part, we realize that we have an addition (</w:t>
      </w:r>
      <w:r>
        <w:rPr>
          <w:b/>
        </w:rPr>
        <w:t>add</w:t>
      </w:r>
      <w:r>
        <w:t>) or a subtraction (</w:t>
      </w:r>
      <w:r>
        <w:rPr>
          <w:b/>
        </w:rPr>
        <w:t>sub</w:t>
      </w:r>
      <w:r>
        <w:t xml:space="preserve">, </w:t>
      </w:r>
      <w:proofErr w:type="spellStart"/>
      <w:r>
        <w:rPr>
          <w:b/>
        </w:rPr>
        <w:t>slt</w:t>
      </w:r>
      <w:proofErr w:type="spellEnd"/>
      <w:r>
        <w:t xml:space="preserve">). We can see that </w:t>
      </w:r>
      <w:proofErr w:type="spellStart"/>
      <w:proofErr w:type="gramStart"/>
      <w:r>
        <w:t>AluOp</w:t>
      </w:r>
      <w:proofErr w:type="spellEnd"/>
      <w:r>
        <w:t>[</w:t>
      </w:r>
      <w:proofErr w:type="gramEnd"/>
      <w:r>
        <w:t>1] is logic-0 for additions and logic-1 for subtractions. This could allow us to build a structure like the one in Figure 5.15 of the H&amp;H textbook to design an adder-</w:t>
      </w:r>
      <w:del w:id="114" w:author="ggqd_e6b7e@ethz.ch" w:date="2019-03-31T18:56:00Z">
        <w:r w:rsidDel="008A75DD">
          <w:delText>subtracter</w:delText>
        </w:r>
      </w:del>
      <w:ins w:id="115" w:author="ggqd_e6b7e@ethz.ch" w:date="2019-03-31T18:56:00Z">
        <w:r w:rsidR="008A75DD">
          <w:t>subtractor</w:t>
        </w:r>
      </w:ins>
      <w:r>
        <w:t xml:space="preserve"> (controlled with </w:t>
      </w:r>
      <w:proofErr w:type="spellStart"/>
      <w:proofErr w:type="gramStart"/>
      <w:r>
        <w:t>AluOp</w:t>
      </w:r>
      <w:proofErr w:type="spellEnd"/>
      <w:r>
        <w:t>[</w:t>
      </w:r>
      <w:proofErr w:type="gramEnd"/>
      <w:r>
        <w:t>1] instead of F[2]). Figure 2 shows such a design.</w:t>
      </w:r>
    </w:p>
    <w:p w14:paraId="670196E2" w14:textId="77777777" w:rsidR="00321D20" w:rsidRDefault="007931D1">
      <w:pPr>
        <w:pStyle w:val="Body"/>
        <w:jc w:val="center"/>
      </w:pPr>
      <w:r>
        <w:rPr>
          <w:noProof/>
        </w:rPr>
        <w:drawing>
          <wp:inline distT="0" distB="0" distL="0" distR="0" wp14:anchorId="6C1094E2" wp14:editId="532CA5AD">
            <wp:extent cx="1578610" cy="22059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stretch>
                      <a:fillRect/>
                    </a:stretch>
                  </pic:blipFill>
                  <pic:spPr bwMode="auto">
                    <a:xfrm>
                      <a:off x="0" y="0"/>
                      <a:ext cx="1578610" cy="2205990"/>
                    </a:xfrm>
                    <a:prstGeom prst="rect">
                      <a:avLst/>
                    </a:prstGeom>
                  </pic:spPr>
                </pic:pic>
              </a:graphicData>
            </a:graphic>
          </wp:inline>
        </w:drawing>
      </w:r>
    </w:p>
    <w:p w14:paraId="43063A10" w14:textId="77777777" w:rsidR="00321D20" w:rsidRDefault="007931D1">
      <w:pPr>
        <w:pStyle w:val="Caption"/>
        <w:rPr>
          <w:b/>
        </w:rPr>
      </w:pPr>
      <w:r>
        <w:rPr>
          <w:b/>
        </w:rPr>
        <w:t xml:space="preserve">Figure 2. Possible organization for the adder </w:t>
      </w:r>
      <w:del w:id="116" w:author="ggqd_e6b7e@ethz.ch" w:date="2019-03-31T18:56:00Z">
        <w:r w:rsidDel="008A75DD">
          <w:rPr>
            <w:b/>
          </w:rPr>
          <w:delText>subtracter</w:delText>
        </w:r>
      </w:del>
      <w:ins w:id="117" w:author="ggqd_e6b7e@ethz.ch" w:date="2019-03-31T18:56:00Z">
        <w:r w:rsidR="008A75DD">
          <w:rPr>
            <w:b/>
          </w:rPr>
          <w:t>subtractor</w:t>
        </w:r>
      </w:ins>
      <w:r>
        <w:rPr>
          <w:b/>
        </w:rPr>
        <w:t xml:space="preserve"> in ALU</w:t>
      </w:r>
    </w:p>
    <w:p w14:paraId="60EE491C" w14:textId="77777777" w:rsidR="00321D20" w:rsidRDefault="007931D1">
      <w:pPr>
        <w:pStyle w:val="Body"/>
      </w:pPr>
      <w:r>
        <w:t xml:space="preserve">There is one more thing left, depending on the </w:t>
      </w:r>
      <w:proofErr w:type="spellStart"/>
      <w:proofErr w:type="gramStart"/>
      <w:r>
        <w:t>AluOp</w:t>
      </w:r>
      <w:proofErr w:type="spellEnd"/>
      <w:r>
        <w:t>[</w:t>
      </w:r>
      <w:proofErr w:type="gramEnd"/>
      <w:r>
        <w:t xml:space="preserve">3] we can select whether we take only the most significant bit (logic-1, </w:t>
      </w:r>
      <w:proofErr w:type="spellStart"/>
      <w:r>
        <w:rPr>
          <w:b/>
        </w:rPr>
        <w:t>slt</w:t>
      </w:r>
      <w:proofErr w:type="spellEnd"/>
      <w:r>
        <w:t xml:space="preserve"> instruction), or we take the output as it is. We show an example design in Figure 3.  </w:t>
      </w:r>
    </w:p>
    <w:p w14:paraId="30779416" w14:textId="77777777" w:rsidR="00321D20" w:rsidRDefault="007931D1">
      <w:pPr>
        <w:pStyle w:val="Body"/>
        <w:jc w:val="center"/>
      </w:pPr>
      <w:r>
        <w:rPr>
          <w:noProof/>
        </w:rPr>
        <w:lastRenderedPageBreak/>
        <w:drawing>
          <wp:inline distT="0" distB="0" distL="0" distR="0" wp14:anchorId="72DCB62F" wp14:editId="18462F33">
            <wp:extent cx="1487805" cy="21361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12"/>
                    <a:stretch>
                      <a:fillRect/>
                    </a:stretch>
                  </pic:blipFill>
                  <pic:spPr bwMode="auto">
                    <a:xfrm>
                      <a:off x="0" y="0"/>
                      <a:ext cx="1487805" cy="2136140"/>
                    </a:xfrm>
                    <a:prstGeom prst="rect">
                      <a:avLst/>
                    </a:prstGeom>
                  </pic:spPr>
                </pic:pic>
              </a:graphicData>
            </a:graphic>
          </wp:inline>
        </w:drawing>
      </w:r>
    </w:p>
    <w:p w14:paraId="7678CC75" w14:textId="77777777" w:rsidR="00321D20" w:rsidRDefault="007931D1">
      <w:pPr>
        <w:pStyle w:val="Caption"/>
      </w:pPr>
      <w:r>
        <w:rPr>
          <w:b/>
        </w:rPr>
        <w:t xml:space="preserve">Figure 3. A possible organization to implement </w:t>
      </w:r>
      <w:proofErr w:type="spellStart"/>
      <w:r>
        <w:rPr>
          <w:b/>
        </w:rPr>
        <w:t>slt</w:t>
      </w:r>
      <w:proofErr w:type="spellEnd"/>
      <w:r>
        <w:t xml:space="preserve"> </w:t>
      </w:r>
    </w:p>
    <w:p w14:paraId="134894C0" w14:textId="77777777" w:rsidR="00321D20" w:rsidRDefault="007931D1">
      <w:pPr>
        <w:pStyle w:val="Highlight"/>
      </w:pPr>
      <w:r>
        <w:t>Draw a block diagram that will implement the ALU operations listed in Table 1. You are free to decide how to implement the ALU and do not have to base the block diagram on the above explanations. You may use arbitrary size adders, multiplexers, logic gates, zero/sign extend, comparators and shifters.</w:t>
      </w:r>
    </w:p>
    <w:p w14:paraId="627F411F" w14:textId="77777777" w:rsidR="00321D20" w:rsidRDefault="007931D1">
      <w:pPr>
        <w:pStyle w:val="Heading"/>
        <w:rPr>
          <w:b/>
        </w:rPr>
      </w:pPr>
      <w:r>
        <w:rPr>
          <w:b/>
        </w:rPr>
        <w:t>Part 2 - Implementation</w:t>
      </w:r>
    </w:p>
    <w:p w14:paraId="46F22504" w14:textId="77777777" w:rsidR="00321D20" w:rsidRDefault="007931D1">
      <w:pPr>
        <w:pStyle w:val="Body"/>
      </w:pPr>
      <w:r>
        <w:t xml:space="preserve">Once we have a good block diagram it is straightforward to implement the circuit in Verilog. Replace each block with a Verilog description and use the signal names in the block diagram. </w:t>
      </w:r>
    </w:p>
    <w:p w14:paraId="5282F3BA" w14:textId="2919F206" w:rsidR="00321D20" w:rsidRDefault="007931D1">
      <w:pPr>
        <w:pStyle w:val="Highlight"/>
      </w:pPr>
      <w:r>
        <w:t xml:space="preserve">Start </w:t>
      </w:r>
      <w:proofErr w:type="spellStart"/>
      <w:r>
        <w:t>Vivado</w:t>
      </w:r>
      <w:proofErr w:type="spellEnd"/>
      <w:r>
        <w:t xml:space="preserve"> and create a new project (you can call it Lab5). Make sure to select “</w:t>
      </w:r>
      <w:r>
        <w:rPr>
          <w:rFonts w:ascii="sans-serif" w:hAnsi="sans-serif"/>
          <w:color w:val="212121"/>
          <w:sz w:val="20"/>
        </w:rPr>
        <w:t>xc7a35tcpg236-1</w:t>
      </w:r>
      <w:r>
        <w:t>” as your FPGA since otherwise</w:t>
      </w:r>
      <w:ins w:id="118" w:author="M4mA0ygaTf@student.ethz.ch" w:date="2019-03-31T21:36:00Z">
        <w:r w:rsidR="0013036E">
          <w:t>,</w:t>
        </w:r>
      </w:ins>
      <w:r>
        <w:t xml:space="preserve"> you cannot download the bitstream of your design to the </w:t>
      </w:r>
      <w:proofErr w:type="spellStart"/>
      <w:r>
        <w:t>Basys</w:t>
      </w:r>
      <w:proofErr w:type="spellEnd"/>
      <w:r>
        <w:t xml:space="preserve"> 3 board. Implement the ALU based on your block diagram. Synthesize and implement your design. (We do not transfer the design to FPGA in this lab, therefore we do not provide you a constraints file. Thus, the implementation will run correctly, but the bitstream generation will fail.)</w:t>
      </w:r>
    </w:p>
    <w:p w14:paraId="04CD0848" w14:textId="77777777" w:rsidR="00321D20" w:rsidRDefault="007931D1">
      <w:pPr>
        <w:pStyle w:val="Highlight"/>
      </w:pPr>
      <w:r>
        <w:t>Hint 1: You can use 32’b0 to represent a 32-bit zero.</w:t>
      </w:r>
    </w:p>
    <w:p w14:paraId="48C3603D" w14:textId="77777777" w:rsidR="00321D20" w:rsidRDefault="007931D1">
      <w:pPr>
        <w:pStyle w:val="Highlight"/>
      </w:pPr>
      <w:r>
        <w:t>Hint 2: In Verilog, you can concatenate multiple bits together using curly braces {}. For example: {2’b10, 1’b1} results in 3’b101.</w:t>
      </w:r>
    </w:p>
    <w:p w14:paraId="0A4FD2D7" w14:textId="70C9BF33" w:rsidR="00321D20" w:rsidRDefault="007931D1">
      <w:pPr>
        <w:pStyle w:val="Body"/>
      </w:pPr>
      <w:r>
        <w:t>At this point</w:t>
      </w:r>
      <w:ins w:id="119" w:author="M4mA0ygaTf@student.ethz.ch" w:date="2019-03-31T21:36:00Z">
        <w:r w:rsidR="0013036E">
          <w:t>,</w:t>
        </w:r>
      </w:ins>
      <w:r>
        <w:t xml:space="preserve"> we really do not know if our circuit functions properly. Unlike the other exercises</w:t>
      </w:r>
      <w:ins w:id="120" w:author="M4mA0ygaTf@student.ethz.ch" w:date="2019-03-31T21:36:00Z">
        <w:r w:rsidR="0013036E">
          <w:t>,</w:t>
        </w:r>
      </w:ins>
      <w:r>
        <w:t xml:space="preserve"> we cannot verify that our circuit works by directly trying it out since there are too many input bits. Instead, we use a testbench to verify the functionality in the next lab (Lab 6).</w:t>
      </w:r>
    </w:p>
    <w:p w14:paraId="33582AF1" w14:textId="77777777" w:rsidR="00321D20" w:rsidRDefault="007931D1">
      <w:pPr>
        <w:pStyle w:val="Body"/>
        <w:shd w:val="clear" w:color="auto" w:fill="DDDDDD"/>
        <w:jc w:val="left"/>
      </w:pPr>
      <w:r>
        <w:t xml:space="preserve">Until now, we have always verified our circuits by exhaustively testing them. Assume that we can test 1 input every second, how long would it take us to test our ALU by trying each and every possible input combination. Please consider only the 7 valid combinations for the </w:t>
      </w:r>
      <w:proofErr w:type="spellStart"/>
      <w:r>
        <w:t>AluOp</w:t>
      </w:r>
      <w:proofErr w:type="spellEnd"/>
      <w:r>
        <w:t xml:space="preserve"> in Table 1. Provide the calculations.</w:t>
      </w:r>
    </w:p>
    <w:p w14:paraId="5874392A" w14:textId="77777777" w:rsidR="00321D20" w:rsidRDefault="007931D1">
      <w:pPr>
        <w:pStyle w:val="Heading"/>
        <w:rPr>
          <w:b/>
        </w:rPr>
      </w:pPr>
      <w:r>
        <w:rPr>
          <w:b/>
        </w:rPr>
        <w:lastRenderedPageBreak/>
        <w:t>Part 3 – The Performance of the Circuit</w:t>
      </w:r>
    </w:p>
    <w:p w14:paraId="7DC1E362" w14:textId="77777777" w:rsidR="00321D20" w:rsidRDefault="007931D1">
      <w:pPr>
        <w:pStyle w:val="Body"/>
      </w:pPr>
      <w:r>
        <w:t>Until now, we did not evaluate the speed and area of our implementation. In this lab, we will learn to check the speed (i.e., max frequency our circuit can run at) and area (i.e., FPGA resource utilization).</w:t>
      </w:r>
    </w:p>
    <w:p w14:paraId="123D32B8" w14:textId="77777777" w:rsidR="00321D20" w:rsidRDefault="00321D20">
      <w:pPr>
        <w:pStyle w:val="Body"/>
      </w:pPr>
    </w:p>
    <w:p w14:paraId="50CF8A18" w14:textId="77777777" w:rsidR="00321D20" w:rsidRDefault="007931D1">
      <w:pPr>
        <w:pStyle w:val="Body"/>
      </w:pPr>
      <w:r>
        <w:t xml:space="preserve">We provide instructions for evaluating speed and area using </w:t>
      </w:r>
      <w:proofErr w:type="spellStart"/>
      <w:r>
        <w:t>Vivado</w:t>
      </w:r>
      <w:proofErr w:type="spellEnd"/>
      <w:r>
        <w:t xml:space="preserve">. In </w:t>
      </w:r>
      <w:proofErr w:type="spellStart"/>
      <w:r>
        <w:t>Vivado</w:t>
      </w:r>
      <w:proofErr w:type="spellEnd"/>
      <w:r>
        <w:t xml:space="preserve">, after running </w:t>
      </w:r>
      <w:r>
        <w:rPr>
          <w:i/>
          <w:iCs/>
        </w:rPr>
        <w:t>Implementation</w:t>
      </w:r>
      <w:r>
        <w:t>, go to ‘</w:t>
      </w:r>
      <w:r>
        <w:rPr>
          <w:i/>
          <w:iCs/>
        </w:rPr>
        <w:t>Window</w:t>
      </w:r>
      <w:r>
        <w:t xml:space="preserve"> → </w:t>
      </w:r>
      <w:r>
        <w:rPr>
          <w:i/>
          <w:iCs/>
        </w:rPr>
        <w:t>Project Summary</w:t>
      </w:r>
      <w:r>
        <w:t xml:space="preserve">’. It shows a window similar to the one shown in Figure 4. The design summary window provides many of the important design parameters (e.g., the </w:t>
      </w:r>
      <w:r>
        <w:rPr>
          <w:i/>
          <w:iCs/>
        </w:rPr>
        <w:t>Timing</w:t>
      </w:r>
      <w:r>
        <w:t xml:space="preserve"> and </w:t>
      </w:r>
      <w:r>
        <w:rPr>
          <w:i/>
          <w:iCs/>
        </w:rPr>
        <w:t xml:space="preserve">Utilization </w:t>
      </w:r>
      <w:r>
        <w:t>panes).</w:t>
      </w:r>
    </w:p>
    <w:p w14:paraId="44F19EF9" w14:textId="77777777" w:rsidR="00321D20" w:rsidRDefault="007931D1">
      <w:pPr>
        <w:pStyle w:val="Caption"/>
      </w:pPr>
      <w:r>
        <w:rPr>
          <w:noProof/>
        </w:rPr>
        <w:drawing>
          <wp:anchor distT="0" distB="0" distL="0" distR="0" simplePos="0" relativeHeight="11" behindDoc="0" locked="0" layoutInCell="1" allowOverlap="1" wp14:anchorId="578D7066" wp14:editId="681DCDB9">
            <wp:simplePos x="0" y="0"/>
            <wp:positionH relativeFrom="column">
              <wp:align>center</wp:align>
            </wp:positionH>
            <wp:positionV relativeFrom="paragraph">
              <wp:posOffset>635</wp:posOffset>
            </wp:positionV>
            <wp:extent cx="5455920" cy="3597275"/>
            <wp:effectExtent l="0" t="0" r="0" b="0"/>
            <wp:wrapSquare wrapText="largest"/>
            <wp:docPr id="4"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
                    <pic:cNvPicPr>
                      <a:picLocks noChangeAspect="1" noChangeArrowheads="1"/>
                    </pic:cNvPicPr>
                  </pic:nvPicPr>
                  <pic:blipFill>
                    <a:blip r:embed="rId13"/>
                    <a:stretch>
                      <a:fillRect/>
                    </a:stretch>
                  </pic:blipFill>
                  <pic:spPr bwMode="auto">
                    <a:xfrm>
                      <a:off x="0" y="0"/>
                      <a:ext cx="5455920" cy="3597275"/>
                    </a:xfrm>
                    <a:prstGeom prst="rect">
                      <a:avLst/>
                    </a:prstGeom>
                  </pic:spPr>
                </pic:pic>
              </a:graphicData>
            </a:graphic>
          </wp:anchor>
        </w:drawing>
      </w:r>
      <w:r>
        <w:rPr>
          <w:b/>
        </w:rPr>
        <w:t>Figure 4. Design Summary window (example)</w:t>
      </w:r>
    </w:p>
    <w:p w14:paraId="046C91A6" w14:textId="77777777" w:rsidR="00321D20" w:rsidRDefault="00321D20">
      <w:pPr>
        <w:pStyle w:val="Caption"/>
      </w:pPr>
    </w:p>
    <w:p w14:paraId="541C42F4" w14:textId="77777777" w:rsidR="00321D20" w:rsidRDefault="007931D1">
      <w:pPr>
        <w:pStyle w:val="Body"/>
      </w:pPr>
      <w:r>
        <w:t xml:space="preserve">In the </w:t>
      </w:r>
      <w:r>
        <w:rPr>
          <w:i/>
          <w:iCs/>
        </w:rPr>
        <w:t>Utilization</w:t>
      </w:r>
      <w:r>
        <w:t xml:space="preserve"> pane (left bottom area), click on the “Table” button in the “Post-Implementation” tab. The size of the circuit is expressed in terms of the fraction of the total available resources of the FPGA that used for the design. For instance, the above example uses 108 out of 20800 Look-up Tables (LUTs) of the FPGA, which is less than 1% of the total. </w:t>
      </w:r>
    </w:p>
    <w:p w14:paraId="5B416694" w14:textId="1DBEE35A" w:rsidR="00321D20" w:rsidRDefault="007931D1">
      <w:pPr>
        <w:pStyle w:val="Body"/>
      </w:pPr>
      <w:r>
        <w:t xml:space="preserve">Getting the timing report in </w:t>
      </w:r>
      <w:proofErr w:type="spellStart"/>
      <w:r>
        <w:t>Vivado</w:t>
      </w:r>
      <w:proofErr w:type="spellEnd"/>
      <w:r>
        <w:t xml:space="preserve"> is slightly more complicated</w:t>
      </w:r>
      <w:del w:id="121" w:author="M4mA0ygaTf@student.ethz.ch" w:date="2019-03-31T20:38:00Z">
        <w:r w:rsidDel="005232E8">
          <w:delText xml:space="preserve"> </w:delText>
        </w:r>
      </w:del>
      <w:r>
        <w:t xml:space="preserve">. Design tools such as </w:t>
      </w:r>
      <w:proofErr w:type="spellStart"/>
      <w:r>
        <w:t>Vivado</w:t>
      </w:r>
      <w:proofErr w:type="spellEnd"/>
      <w:r>
        <w:t xml:space="preserve"> are not </w:t>
      </w:r>
      <w:del w:id="122" w:author="ggqd_e6b7e@ethz.ch" w:date="2019-03-31T18:57:00Z">
        <w:r w:rsidDel="008A75DD">
          <w:delText xml:space="preserve">really </w:delText>
        </w:r>
      </w:del>
      <w:ins w:id="123" w:author="ggqd_e6b7e@ethz.ch" w:date="2019-03-31T18:57:00Z">
        <w:r w:rsidR="008A75DD">
          <w:t xml:space="preserve">always </w:t>
        </w:r>
      </w:ins>
      <w:r>
        <w:t>able to come up with the best possible circuit implementation for a given Verilog description as the placement and routing procedures are computationally expensive. Instead, the tools try to come up with a circuit that satisfies the given user constraints. In other words,</w:t>
      </w:r>
      <w:del w:id="124" w:author="M4mA0ygaTf@student.ethz.ch" w:date="2019-03-31T20:26:00Z">
        <w:r w:rsidDel="007F4A42">
          <w:delText xml:space="preserve"> you need to tell Vivado, “here is the description of the circuit, and I want you to implement this description so that it works with a clock frequency of 50 MHz”</w:delText>
        </w:r>
      </w:del>
      <w:ins w:id="125" w:author="M4mA0ygaTf@student.ethz.ch" w:date="2019-03-31T20:27:00Z">
        <w:r w:rsidR="007F4A42">
          <w:t xml:space="preserve"> you are passing the description of the circuit and requiring an implementation that can operate with 50MHz</w:t>
        </w:r>
      </w:ins>
      <w:r>
        <w:t xml:space="preserve">. </w:t>
      </w:r>
      <w:proofErr w:type="spellStart"/>
      <w:r>
        <w:t>Vivado</w:t>
      </w:r>
      <w:proofErr w:type="spellEnd"/>
      <w:r>
        <w:t xml:space="preserve"> tries to satisfy this constraint and</w:t>
      </w:r>
      <w:r>
        <w:rPr>
          <w:color w:val="800000"/>
        </w:rPr>
        <w:t xml:space="preserve"> </w:t>
      </w:r>
      <w:r>
        <w:rPr>
          <w:color w:val="000000"/>
        </w:rPr>
        <w:t>reports</w:t>
      </w:r>
      <w:r>
        <w:rPr>
          <w:color w:val="FF3333"/>
        </w:rPr>
        <w:t xml:space="preserve"> </w:t>
      </w:r>
      <w:r>
        <w:t xml:space="preserve">whether or not it has achieved it. In the </w:t>
      </w:r>
      <w:r>
        <w:rPr>
          <w:i/>
          <w:iCs/>
        </w:rPr>
        <w:t>Project Summary</w:t>
      </w:r>
      <w:r>
        <w:t xml:space="preserve">, it has a section of </w:t>
      </w:r>
      <w:r>
        <w:lastRenderedPageBreak/>
        <w:t>‘</w:t>
      </w:r>
      <w:r>
        <w:rPr>
          <w:i/>
          <w:iCs/>
        </w:rPr>
        <w:t>Timing</w:t>
      </w:r>
      <w:r>
        <w:t>’, which lists how many of the timing paths violate the given timing constraints. In the above example</w:t>
      </w:r>
      <w:ins w:id="126" w:author="M4mA0ygaTf@student.ethz.ch" w:date="2019-03-31T21:38:00Z">
        <w:r w:rsidR="0013036E">
          <w:t>,</w:t>
        </w:r>
      </w:ins>
      <w:r>
        <w:t xml:space="preserve"> it is shown as NA (not available). That is because we did not set any timing constraints, so </w:t>
      </w:r>
      <w:proofErr w:type="spellStart"/>
      <w:r>
        <w:t>Vivado</w:t>
      </w:r>
      <w:proofErr w:type="spellEnd"/>
      <w:r>
        <w:t xml:space="preserve"> cannot report the timing. We will add a timing constraint to set the maximum delay that we would like our ALU to have.</w:t>
      </w:r>
    </w:p>
    <w:p w14:paraId="770910BB" w14:textId="77777777" w:rsidR="00321D20" w:rsidRDefault="007931D1">
      <w:pPr>
        <w:pStyle w:val="Heading"/>
        <w:rPr>
          <w:b/>
        </w:rPr>
      </w:pPr>
      <w:r>
        <w:rPr>
          <w:b/>
        </w:rPr>
        <w:t>Adding Simple Timing Constraints</w:t>
      </w:r>
    </w:p>
    <w:p w14:paraId="31D3D563" w14:textId="4C6C772F" w:rsidR="00321D20" w:rsidRDefault="007931D1">
      <w:pPr>
        <w:pStyle w:val="Body"/>
      </w:pPr>
      <w:r>
        <w:t xml:space="preserve">All user constraints are included in an XDC file that we have previously used for connecting the input/output ports of the top module to the FPGA pins. Make sure to add an XDC file into your project. </w:t>
      </w:r>
      <w:ins w:id="127" w:author="M4mA0ygaTf@student.ethz.ch" w:date="2019-03-31T20:28:00Z">
        <w:r w:rsidR="007F4A42">
          <w:t>In cases</w:t>
        </w:r>
      </w:ins>
      <w:ins w:id="128" w:author="M4mA0ygaTf@student.ethz.ch" w:date="2019-03-31T20:29:00Z">
        <w:r w:rsidR="007F4A42">
          <w:t xml:space="preserve"> that we know the exact wa</w:t>
        </w:r>
      </w:ins>
      <w:ins w:id="129" w:author="M4mA0ygaTf@student.ethz.ch" w:date="2019-03-31T20:31:00Z">
        <w:r w:rsidR="007F4A42">
          <w:t>y</w:t>
        </w:r>
      </w:ins>
      <w:ins w:id="130" w:author="M4mA0ygaTf@student.ethz.ch" w:date="2019-03-31T20:29:00Z">
        <w:r w:rsidR="007F4A42">
          <w:t xml:space="preserve"> to express the timing constraints, we can type the constraints </w:t>
        </w:r>
      </w:ins>
      <w:del w:id="131" w:author="M4mA0ygaTf@student.ethz.ch" w:date="2019-03-31T20:28:00Z">
        <w:r w:rsidDel="007F4A42">
          <w:delText xml:space="preserve">If we know how to express timing constraints, we could just go ahead and type in the constraint in </w:delText>
        </w:r>
      </w:del>
      <w:ins w:id="132" w:author="M4mA0ygaTf@student.ethz.ch" w:date="2019-03-31T20:31:00Z">
        <w:r w:rsidR="007F4A42">
          <w:t xml:space="preserve">in </w:t>
        </w:r>
      </w:ins>
      <w:r>
        <w:t xml:space="preserve">a text editor </w:t>
      </w:r>
      <w:ins w:id="133" w:author="M4mA0ygaTf@student.ethz.ch" w:date="2019-03-31T21:39:00Z">
        <w:r w:rsidR="0013036E">
          <w:t>as</w:t>
        </w:r>
      </w:ins>
      <w:del w:id="134" w:author="M4mA0ygaTf@student.ethz.ch" w:date="2019-03-31T21:39:00Z">
        <w:r w:rsidDel="0013036E">
          <w:delText>like</w:delText>
        </w:r>
      </w:del>
      <w:r>
        <w:t xml:space="preserve"> we did for determining the pins. We can </w:t>
      </w:r>
      <w:del w:id="135" w:author="ggqd_e6b7e@ethz.ch" w:date="2019-03-31T19:01:00Z">
        <w:r w:rsidDel="008A75DD">
          <w:delText xml:space="preserve">also </w:delText>
        </w:r>
      </w:del>
      <w:r>
        <w:t>use a GUI</w:t>
      </w:r>
      <w:del w:id="136" w:author="M4mA0ygaTf@student.ethz.ch" w:date="2019-03-31T20:43:00Z">
        <w:r w:rsidDel="00C05557">
          <w:delText xml:space="preserve"> </w:delText>
        </w:r>
      </w:del>
      <w:del w:id="137" w:author="ggqd_e6b7e@ethz.ch" w:date="2019-03-31T19:04:00Z">
        <w:r w:rsidDel="008A75DD">
          <w:delText>based tool</w:delText>
        </w:r>
      </w:del>
      <w:ins w:id="138" w:author="ggqd_e6b7e@ethz.ch" w:date="2019-03-31T19:01:00Z">
        <w:del w:id="139" w:author="M4mA0ygaTf@student.ethz.ch" w:date="2019-03-31T20:43:00Z">
          <w:r w:rsidR="008A75DD" w:rsidDel="00FB43F3">
            <w:delText>called</w:delText>
          </w:r>
        </w:del>
      </w:ins>
      <w:ins w:id="140" w:author="ggqd_e6b7e@ethz.ch" w:date="2019-03-31T19:02:00Z">
        <w:del w:id="141" w:author="M4mA0ygaTf@student.ethz.ch" w:date="2019-03-31T20:43:00Z">
          <w:r w:rsidR="008A75DD" w:rsidDel="00FB43F3">
            <w:delText xml:space="preserve"> PlanAhead</w:delText>
          </w:r>
        </w:del>
        <w:del w:id="142" w:author="M4mA0ygaTf@student.ethz.ch" w:date="2019-03-31T20:29:00Z">
          <w:r w:rsidR="008A75DD" w:rsidDel="007F4A42">
            <w:delText>?</w:delText>
          </w:r>
        </w:del>
      </w:ins>
      <w:r>
        <w:t xml:space="preserve"> </w:t>
      </w:r>
      <w:del w:id="143" w:author="ggqd_e6b7e@ethz.ch" w:date="2019-03-31T19:03:00Z">
        <w:r w:rsidDel="008A75DD">
          <w:delText xml:space="preserve">to edit the </w:delText>
        </w:r>
      </w:del>
      <w:ins w:id="144" w:author="ggqd_e6b7e@ethz.ch" w:date="2019-03-31T19:02:00Z">
        <w:r w:rsidR="008A75DD">
          <w:t>t</w:t>
        </w:r>
      </w:ins>
      <w:ins w:id="145" w:author="ggqd_e6b7e@ethz.ch" w:date="2019-03-31T19:03:00Z">
        <w:r w:rsidR="008A75DD">
          <w:t>o define timing constraints</w:t>
        </w:r>
      </w:ins>
      <w:ins w:id="146" w:author="ggqd_e6b7e@ethz.ch" w:date="2019-03-31T19:04:00Z">
        <w:r w:rsidR="008A75DD">
          <w:t xml:space="preserve">. GUI edits </w:t>
        </w:r>
      </w:ins>
      <w:ins w:id="147" w:author="ggqd_e6b7e@ethz.ch" w:date="2019-03-31T19:03:00Z">
        <w:r w:rsidR="008A75DD">
          <w:t>the constraints file</w:t>
        </w:r>
      </w:ins>
      <w:ins w:id="148" w:author="ggqd_e6b7e@ethz.ch" w:date="2019-03-31T19:04:00Z">
        <w:r w:rsidR="008A75DD">
          <w:t xml:space="preserve"> in the background. Thus, we </w:t>
        </w:r>
      </w:ins>
      <w:ins w:id="149" w:author="ggqd_e6b7e@ethz.ch" w:date="2019-03-31T19:05:00Z">
        <w:r w:rsidR="008A75DD">
          <w:t xml:space="preserve">can simply edit the constraints file </w:t>
        </w:r>
      </w:ins>
      <w:ins w:id="150" w:author="ggqd_e6b7e@ethz.ch" w:date="2019-03-31T19:04:00Z">
        <w:r w:rsidR="008A75DD">
          <w:t>in a text editor</w:t>
        </w:r>
      </w:ins>
      <w:ins w:id="151" w:author="ggqd_e6b7e@ethz.ch" w:date="2019-03-31T19:05:00Z">
        <w:r w:rsidR="008A75DD">
          <w:t xml:space="preserve"> </w:t>
        </w:r>
        <w:r w:rsidR="004433B8">
          <w:t>as an alternative method</w:t>
        </w:r>
      </w:ins>
      <w:del w:id="152" w:author="ggqd_e6b7e@ethz.ch" w:date="2019-03-31T19:03:00Z">
        <w:r w:rsidDel="008A75DD">
          <w:delText>same file</w:delText>
        </w:r>
      </w:del>
      <w:r>
        <w:t>.</w:t>
      </w:r>
    </w:p>
    <w:p w14:paraId="26AE0FC2" w14:textId="3836908A" w:rsidR="00321D20" w:rsidRDefault="007F4A42">
      <w:pPr>
        <w:pStyle w:val="Body"/>
      </w:pPr>
      <w:ins w:id="153" w:author="M4mA0ygaTf@student.ethz.ch" w:date="2019-03-31T20:32:00Z">
        <w:r>
          <w:t xml:space="preserve">We </w:t>
        </w:r>
      </w:ins>
      <w:commentRangeStart w:id="154"/>
      <w:del w:id="155" w:author="M4mA0ygaTf@student.ethz.ch" w:date="2019-03-31T20:32:00Z">
        <w:r w:rsidR="007931D1" w:rsidDel="007F4A42">
          <w:delText xml:space="preserve">In the exercises we </w:delText>
        </w:r>
      </w:del>
      <w:r w:rsidR="007931D1">
        <w:t xml:space="preserve">always use </w:t>
      </w:r>
      <w:proofErr w:type="gramStart"/>
      <w:r w:rsidR="007931D1">
        <w:t>fairly simple</w:t>
      </w:r>
      <w:proofErr w:type="gramEnd"/>
      <w:r w:rsidR="007931D1">
        <w:t xml:space="preserve"> circuits</w:t>
      </w:r>
      <w:ins w:id="156" w:author="M4mA0ygaTf@student.ethz.ch" w:date="2019-03-31T20:32:00Z">
        <w:r>
          <w:t xml:space="preserve"> in the exercises</w:t>
        </w:r>
      </w:ins>
      <w:del w:id="157" w:author="M4mA0ygaTf@student.ethz.ch" w:date="2019-03-31T21:39:00Z">
        <w:r w:rsidR="007931D1" w:rsidDel="0013036E">
          <w:delText>,</w:delText>
        </w:r>
      </w:del>
      <w:r w:rsidR="007931D1">
        <w:t xml:space="preserve"> and adjust the requirements so that exercises can be done easily. In real life, we sometimes need to add many different constraints to get a working circuit. This is why the constraint editor is slightly complex.</w:t>
      </w:r>
      <w:commentRangeEnd w:id="154"/>
      <w:r w:rsidR="004433B8">
        <w:rPr>
          <w:rStyle w:val="CommentReference"/>
          <w:rFonts w:cs="Mangal"/>
        </w:rPr>
        <w:commentReference w:id="154"/>
      </w:r>
    </w:p>
    <w:p w14:paraId="7E9F4251" w14:textId="77777777" w:rsidR="00321D20" w:rsidRDefault="00321D20">
      <w:pPr>
        <w:pStyle w:val="Body"/>
      </w:pPr>
    </w:p>
    <w:p w14:paraId="3EC00A26" w14:textId="77777777" w:rsidR="00321D20" w:rsidRDefault="007931D1">
      <w:pPr>
        <w:pStyle w:val="Highlight"/>
        <w:tabs>
          <w:tab w:val="left" w:pos="4594"/>
        </w:tabs>
      </w:pPr>
      <w:r>
        <w:t xml:space="preserve">In the </w:t>
      </w:r>
      <w:r>
        <w:rPr>
          <w:i/>
          <w:iCs/>
        </w:rPr>
        <w:t>Flow Navigator</w:t>
      </w:r>
      <w:r>
        <w:t>, click on “</w:t>
      </w:r>
      <w:r>
        <w:rPr>
          <w:i/>
          <w:iCs/>
        </w:rPr>
        <w:t>Implementation</w:t>
      </w:r>
      <w:r>
        <w:t xml:space="preserve"> → </w:t>
      </w:r>
      <w:r>
        <w:rPr>
          <w:i/>
          <w:iCs/>
        </w:rPr>
        <w:t>Open Implemented Design</w:t>
      </w:r>
      <w:r>
        <w:t xml:space="preserve"> → </w:t>
      </w:r>
      <w:r>
        <w:rPr>
          <w:i/>
          <w:iCs/>
        </w:rPr>
        <w:t>Edit Timing Constraints</w:t>
      </w:r>
      <w:r>
        <w:t>”. In the newly opened “</w:t>
      </w:r>
      <w:r>
        <w:rPr>
          <w:i/>
          <w:iCs/>
        </w:rPr>
        <w:t>Timing Constraints</w:t>
      </w:r>
      <w:r>
        <w:t>” tab, click in the left tree view on “</w:t>
      </w:r>
      <w:r>
        <w:rPr>
          <w:i/>
          <w:iCs/>
        </w:rPr>
        <w:t>Exceptions</w:t>
      </w:r>
      <w:r>
        <w:t xml:space="preserve"> → </w:t>
      </w:r>
      <w:r>
        <w:rPr>
          <w:i/>
          <w:iCs/>
        </w:rPr>
        <w:t>Set Maximum Delay</w:t>
      </w:r>
      <w:r>
        <w:t>” and add a new constraint by clicking on the green plus sign. A new window will pop up as shown in Figure 5. Set “</w:t>
      </w:r>
      <w:r>
        <w:rPr>
          <w:i/>
          <w:iCs/>
        </w:rPr>
        <w:t>Specify path delay</w:t>
      </w:r>
      <w:r>
        <w:t>” to 20ns, “</w:t>
      </w:r>
      <w:r>
        <w:rPr>
          <w:i/>
          <w:iCs/>
        </w:rPr>
        <w:t>From</w:t>
      </w:r>
      <w:r>
        <w:t>” and “</w:t>
      </w:r>
      <w:r>
        <w:rPr>
          <w:i/>
          <w:iCs/>
        </w:rPr>
        <w:t>To</w:t>
      </w:r>
      <w:r>
        <w:t>” to “</w:t>
      </w:r>
      <w:r>
        <w:rPr>
          <w:i/>
          <w:iCs/>
        </w:rPr>
        <w:t>*</w:t>
      </w:r>
      <w:r>
        <w:t xml:space="preserve">” and, click </w:t>
      </w:r>
      <w:r>
        <w:rPr>
          <w:i/>
          <w:iCs/>
        </w:rPr>
        <w:t>OK</w:t>
      </w:r>
      <w:r>
        <w:t>.</w:t>
      </w:r>
    </w:p>
    <w:p w14:paraId="68521CDC" w14:textId="12A1E18D" w:rsidR="00321D20" w:rsidRDefault="0013036E">
      <w:pPr>
        <w:pStyle w:val="Body"/>
      </w:pPr>
      <w:r>
        <w:rPr>
          <w:noProof/>
        </w:rPr>
        <w:drawing>
          <wp:anchor distT="0" distB="0" distL="0" distR="0" simplePos="0" relativeHeight="15" behindDoc="0" locked="0" layoutInCell="1" allowOverlap="1" wp14:anchorId="5A6A15C9" wp14:editId="525EBA39">
            <wp:simplePos x="0" y="0"/>
            <wp:positionH relativeFrom="column">
              <wp:posOffset>1320165</wp:posOffset>
            </wp:positionH>
            <wp:positionV relativeFrom="paragraph">
              <wp:posOffset>249555</wp:posOffset>
            </wp:positionV>
            <wp:extent cx="2918460" cy="3337560"/>
            <wp:effectExtent l="0" t="0" r="0" b="0"/>
            <wp:wrapTopAndBottom/>
            <wp:docPr id="5"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2"/>
                    <pic:cNvPicPr>
                      <a:picLocks noChangeAspect="1" noChangeArrowheads="1"/>
                    </pic:cNvPicPr>
                  </pic:nvPicPr>
                  <pic:blipFill>
                    <a:blip r:embed="rId14"/>
                    <a:stretch>
                      <a:fillRect/>
                    </a:stretch>
                  </pic:blipFill>
                  <pic:spPr bwMode="auto">
                    <a:xfrm>
                      <a:off x="0" y="0"/>
                      <a:ext cx="2918460" cy="3337560"/>
                    </a:xfrm>
                    <a:prstGeom prst="rect">
                      <a:avLst/>
                    </a:prstGeom>
                  </pic:spPr>
                </pic:pic>
              </a:graphicData>
            </a:graphic>
            <wp14:sizeRelH relativeFrom="margin">
              <wp14:pctWidth>0</wp14:pctWidth>
            </wp14:sizeRelH>
            <wp14:sizeRelV relativeFrom="margin">
              <wp14:pctHeight>0</wp14:pctHeight>
            </wp14:sizeRelV>
          </wp:anchor>
        </w:drawing>
      </w:r>
    </w:p>
    <w:p w14:paraId="312A0195" w14:textId="7E72BBF7" w:rsidR="00321D20" w:rsidRDefault="00321D20">
      <w:pPr>
        <w:pStyle w:val="Body"/>
        <w:jc w:val="center"/>
      </w:pPr>
    </w:p>
    <w:p w14:paraId="338B8CEB" w14:textId="77777777" w:rsidR="00321D20" w:rsidRDefault="007931D1">
      <w:pPr>
        <w:pStyle w:val="Caption"/>
        <w:rPr>
          <w:b/>
        </w:rPr>
      </w:pPr>
      <w:r>
        <w:rPr>
          <w:b/>
        </w:rPr>
        <w:t>Figure 5. Constraints for the ALU</w:t>
      </w:r>
    </w:p>
    <w:p w14:paraId="0BA9DA68" w14:textId="4C33E084" w:rsidR="00321D20" w:rsidRDefault="000A5CC3" w:rsidP="000A5CC3">
      <w:pPr>
        <w:pStyle w:val="Body"/>
      </w:pPr>
      <w:ins w:id="158" w:author="M4mA0ygaTf@student.ethz.ch" w:date="2019-03-31T20:33:00Z">
        <w:r>
          <w:lastRenderedPageBreak/>
          <w:t>Setting this constraint</w:t>
        </w:r>
      </w:ins>
      <w:ins w:id="159" w:author="M4mA0ygaTf@student.ethz.ch" w:date="2019-03-31T20:37:00Z">
        <w:r w:rsidR="005232E8">
          <w:t xml:space="preserve"> </w:t>
        </w:r>
      </w:ins>
      <w:del w:id="160" w:author="M4mA0ygaTf@student.ethz.ch" w:date="2019-03-31T20:33:00Z">
        <w:r w:rsidR="007931D1" w:rsidDel="000A5CC3">
          <w:delText>This t</w:delText>
        </w:r>
      </w:del>
      <w:ins w:id="161" w:author="M4mA0ygaTf@student.ethz.ch" w:date="2019-03-31T20:33:00Z">
        <w:r>
          <w:t>t</w:t>
        </w:r>
      </w:ins>
      <w:r w:rsidR="007931D1">
        <w:t xml:space="preserve">ells </w:t>
      </w:r>
      <w:proofErr w:type="spellStart"/>
      <w:r w:rsidR="007931D1">
        <w:t>Vivado</w:t>
      </w:r>
      <w:proofErr w:type="spellEnd"/>
      <w:r w:rsidR="007931D1">
        <w:t xml:space="preserve"> that you want to take a maximum of 20 ns to propagate a signal from any input to any output. Press “</w:t>
      </w:r>
      <w:proofErr w:type="spellStart"/>
      <w:r w:rsidR="007931D1">
        <w:t>Ctrl+S</w:t>
      </w:r>
      <w:proofErr w:type="spellEnd"/>
      <w:r w:rsidR="007931D1">
        <w:t>” to save the file</w:t>
      </w:r>
      <w:ins w:id="162" w:author="ggqd_e6b7e@ethz.ch" w:date="2019-03-31T19:08:00Z">
        <w:r w:rsidR="004433B8">
          <w:t>,</w:t>
        </w:r>
      </w:ins>
      <w:r w:rsidR="007931D1">
        <w:t xml:space="preserve"> and </w:t>
      </w:r>
      <w:del w:id="163" w:author="ggqd_e6b7e@ethz.ch" w:date="2019-03-31T19:08:00Z">
        <w:r w:rsidR="007931D1" w:rsidDel="004433B8">
          <w:delText xml:space="preserve">if necessary, </w:delText>
        </w:r>
      </w:del>
      <w:r w:rsidR="007931D1">
        <w:t>create an additional constraint profile</w:t>
      </w:r>
      <w:ins w:id="164" w:author="ggqd_e6b7e@ethz.ch" w:date="2019-03-31T19:08:00Z">
        <w:r w:rsidR="004433B8">
          <w:t>, if necessary</w:t>
        </w:r>
      </w:ins>
      <w:r w:rsidR="007931D1">
        <w:t>. You will see that a</w:t>
      </w:r>
      <w:ins w:id="165" w:author="M4mA0ygaTf@student.ethz.ch" w:date="2019-03-31T21:41:00Z">
        <w:r w:rsidR="00344961">
          <w:t>n</w:t>
        </w:r>
      </w:ins>
      <w:r w:rsidR="007931D1">
        <w:t xml:space="preserve"> XDC file has been added to the design. If you open the file with a text editor, you will notice that it includes a simple line:</w:t>
      </w:r>
    </w:p>
    <w:p w14:paraId="0E2C82C1" w14:textId="77777777" w:rsidR="00321D20" w:rsidRDefault="007931D1">
      <w:pPr>
        <w:pStyle w:val="Code"/>
      </w:pPr>
      <w:proofErr w:type="spellStart"/>
      <w:r>
        <w:t>set_max_delay</w:t>
      </w:r>
      <w:proofErr w:type="spellEnd"/>
      <w:r>
        <w:t xml:space="preserve"> -from * -to * 20.000</w:t>
      </w:r>
    </w:p>
    <w:p w14:paraId="5CA0D7B7" w14:textId="193730A5" w:rsidR="00321D20" w:rsidRDefault="007931D1">
      <w:pPr>
        <w:pStyle w:val="Body"/>
      </w:pPr>
      <w:r>
        <w:t xml:space="preserve">If you know how the constraint can be expressed, it is usually much easier (and faster) to type in the constraints in a text editor. </w:t>
      </w:r>
      <w:del w:id="166" w:author="M4mA0ygaTf@student.ethz.ch" w:date="2019-03-31T20:34:00Z">
        <w:r w:rsidDel="000A5CC3">
          <w:delText>However, it is not always easy to figure out what exactly to type.</w:delText>
        </w:r>
      </w:del>
    </w:p>
    <w:p w14:paraId="21806AC3" w14:textId="77777777" w:rsidR="00321D20" w:rsidRDefault="007931D1">
      <w:pPr>
        <w:pStyle w:val="Highlight"/>
      </w:pPr>
      <w:r>
        <w:t xml:space="preserve">Since we have constrained our design, we can re-run the implementation to generate the timing report, which we can see in the </w:t>
      </w:r>
      <w:r>
        <w:rPr>
          <w:i/>
          <w:iCs/>
        </w:rPr>
        <w:t>Project Summary</w:t>
      </w:r>
      <w:r>
        <w:t xml:space="preserve">. </w:t>
      </w:r>
    </w:p>
    <w:p w14:paraId="568C882A" w14:textId="77777777" w:rsidR="00321D20" w:rsidRDefault="007931D1">
      <w:pPr>
        <w:pStyle w:val="Body"/>
      </w:pPr>
      <w:r>
        <w:t>After implementing the design, you should see values in the ‘</w:t>
      </w:r>
      <w:r>
        <w:rPr>
          <w:i/>
          <w:iCs/>
        </w:rPr>
        <w:t>Timing</w:t>
      </w:r>
      <w:r>
        <w:t>’ pane in the ‘</w:t>
      </w:r>
      <w:r>
        <w:rPr>
          <w:i/>
          <w:iCs/>
        </w:rPr>
        <w:t>Project Summary</w:t>
      </w:r>
      <w:r>
        <w:t xml:space="preserve">’. You should see that your constraint of 20 ns was achieved. The </w:t>
      </w:r>
      <w:r>
        <w:rPr>
          <w:i/>
          <w:iCs/>
        </w:rPr>
        <w:t xml:space="preserve">slack </w:t>
      </w:r>
      <w:r>
        <w:t>(around 1 ns in this case) is the difference between the delay that the circuit actually has and the constraint 20 ns</w:t>
      </w:r>
      <w:del w:id="167" w:author="ggqd_e6b7e@ethz.ch" w:date="2019-03-31T19:12:00Z">
        <w:r w:rsidDel="004433B8">
          <w:delText xml:space="preserve"> </w:delText>
        </w:r>
      </w:del>
      <w:r>
        <w:t>.</w:t>
      </w:r>
    </w:p>
    <w:p w14:paraId="68509E7A" w14:textId="3C9EB15B" w:rsidR="00321D20" w:rsidRDefault="007931D1">
      <w:pPr>
        <w:pStyle w:val="Body"/>
      </w:pPr>
      <w:r>
        <w:t>More detailed reports can be found in “</w:t>
      </w:r>
      <w:r>
        <w:rPr>
          <w:i/>
          <w:iCs/>
        </w:rPr>
        <w:t>Taskbar</w:t>
      </w:r>
      <w:r>
        <w:t xml:space="preserve"> → </w:t>
      </w:r>
      <w:r>
        <w:rPr>
          <w:i/>
          <w:iCs/>
        </w:rPr>
        <w:t xml:space="preserve">Window </w:t>
      </w:r>
      <w:r>
        <w:t xml:space="preserve">→ </w:t>
      </w:r>
      <w:r>
        <w:rPr>
          <w:i/>
          <w:iCs/>
        </w:rPr>
        <w:t>Reports</w:t>
      </w:r>
      <w:r>
        <w:t>”. For the timing report, select in its tree structure "</w:t>
      </w:r>
      <w:r>
        <w:rPr>
          <w:i/>
          <w:iCs/>
        </w:rPr>
        <w:t>Implementation</w:t>
      </w:r>
      <w:r>
        <w:t xml:space="preserve"> -&gt; </w:t>
      </w:r>
      <w:r>
        <w:rPr>
          <w:i/>
          <w:iCs/>
        </w:rPr>
        <w:t xml:space="preserve">Route Design </w:t>
      </w:r>
      <w:r>
        <w:t xml:space="preserve">-&gt; </w:t>
      </w:r>
      <w:r>
        <w:rPr>
          <w:i/>
          <w:iCs/>
        </w:rPr>
        <w:t>Timing Summary Report</w:t>
      </w:r>
      <w:r>
        <w:t>". The report provides you the slow paths. You see from which input pin each path begins, which locations it goes through, and where it ends. At each step</w:t>
      </w:r>
      <w:ins w:id="168" w:author="M4mA0ygaTf@student.ethz.ch" w:date="2019-03-31T21:43:00Z">
        <w:r w:rsidR="00344961">
          <w:t>,</w:t>
        </w:r>
      </w:ins>
      <w:r>
        <w:t xml:space="preserve"> you see how much delay comes due to a logic operation and routing.</w:t>
      </w:r>
    </w:p>
    <w:p w14:paraId="77DCABBF" w14:textId="77777777" w:rsidR="00321D20" w:rsidRDefault="00321D20">
      <w:pPr>
        <w:pStyle w:val="Body"/>
      </w:pPr>
    </w:p>
    <w:p w14:paraId="67B5C122" w14:textId="77777777" w:rsidR="00321D20" w:rsidRDefault="00321D20">
      <w:pPr>
        <w:pStyle w:val="Body"/>
      </w:pPr>
    </w:p>
    <w:p w14:paraId="42BF3435" w14:textId="0EE9DBB7" w:rsidR="00321D20" w:rsidRDefault="007931D1">
      <w:pPr>
        <w:pStyle w:val="Highlight"/>
      </w:pPr>
      <w:r>
        <w:t xml:space="preserve">Investigate the different reports to find the answers </w:t>
      </w:r>
      <w:ins w:id="169" w:author="M4mA0ygaTf@student.ethz.ch" w:date="2019-03-31T21:42:00Z">
        <w:r w:rsidR="00344961">
          <w:t>to</w:t>
        </w:r>
      </w:ins>
      <w:del w:id="170" w:author="M4mA0ygaTf@student.ethz.ch" w:date="2019-03-31T21:42:00Z">
        <w:r w:rsidDel="00344961">
          <w:delText>for</w:delText>
        </w:r>
      </w:del>
      <w:r>
        <w:t xml:space="preserve"> the questions below. Show the assistants your result in this part.</w:t>
      </w:r>
    </w:p>
    <w:tbl>
      <w:tblPr>
        <w:tblW w:w="8906" w:type="dxa"/>
        <w:tblInd w:w="-45" w:type="dxa"/>
        <w:tblBorders>
          <w:top w:val="single" w:sz="4" w:space="0" w:color="000001"/>
          <w:left w:val="single" w:sz="4" w:space="0" w:color="000001"/>
          <w:bottom w:val="single" w:sz="4" w:space="0" w:color="000001"/>
          <w:insideH w:val="single" w:sz="4" w:space="0" w:color="000001"/>
        </w:tblBorders>
        <w:tblCellMar>
          <w:left w:w="83" w:type="dxa"/>
        </w:tblCellMar>
        <w:tblLook w:val="0000" w:firstRow="0" w:lastRow="0" w:firstColumn="0" w:lastColumn="0" w:noHBand="0" w:noVBand="0"/>
      </w:tblPr>
      <w:tblGrid>
        <w:gridCol w:w="5637"/>
        <w:gridCol w:w="3269"/>
      </w:tblGrid>
      <w:tr w:rsidR="00321D20" w14:paraId="166C93BA" w14:textId="77777777">
        <w:trPr>
          <w:trHeight w:val="454"/>
        </w:trPr>
        <w:tc>
          <w:tcPr>
            <w:tcW w:w="5636" w:type="dxa"/>
            <w:tcBorders>
              <w:top w:val="single" w:sz="4" w:space="0" w:color="000001"/>
              <w:left w:val="single" w:sz="4" w:space="0" w:color="000001"/>
              <w:bottom w:val="single" w:sz="4" w:space="0" w:color="000001"/>
            </w:tcBorders>
            <w:shd w:val="clear" w:color="auto" w:fill="auto"/>
            <w:tcMar>
              <w:left w:w="83" w:type="dxa"/>
            </w:tcMar>
            <w:vAlign w:val="center"/>
          </w:tcPr>
          <w:p w14:paraId="3C429C96" w14:textId="77777777" w:rsidR="00321D20" w:rsidRDefault="007931D1">
            <w:pPr>
              <w:pStyle w:val="Body"/>
              <w:snapToGrid w:val="0"/>
              <w:jc w:val="left"/>
            </w:pPr>
            <w:r>
              <w:t>Number of 4 Input LUTs</w:t>
            </w:r>
          </w:p>
        </w:tc>
        <w:tc>
          <w:tcPr>
            <w:tcW w:w="326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14:paraId="627DFD55" w14:textId="77777777" w:rsidR="00321D20" w:rsidRDefault="00321D20">
            <w:pPr>
              <w:pStyle w:val="Body"/>
              <w:snapToGrid w:val="0"/>
            </w:pPr>
          </w:p>
        </w:tc>
      </w:tr>
      <w:tr w:rsidR="00321D20" w14:paraId="5F532055" w14:textId="77777777">
        <w:trPr>
          <w:trHeight w:val="454"/>
        </w:trPr>
        <w:tc>
          <w:tcPr>
            <w:tcW w:w="5636" w:type="dxa"/>
            <w:tcBorders>
              <w:top w:val="single" w:sz="4" w:space="0" w:color="000001"/>
              <w:left w:val="single" w:sz="4" w:space="0" w:color="000001"/>
              <w:bottom w:val="single" w:sz="4" w:space="0" w:color="000001"/>
            </w:tcBorders>
            <w:shd w:val="clear" w:color="auto" w:fill="auto"/>
            <w:tcMar>
              <w:left w:w="83" w:type="dxa"/>
            </w:tcMar>
            <w:vAlign w:val="center"/>
          </w:tcPr>
          <w:p w14:paraId="5E6C04FC" w14:textId="77777777" w:rsidR="00321D20" w:rsidRDefault="007931D1">
            <w:pPr>
              <w:pStyle w:val="Body"/>
              <w:snapToGrid w:val="0"/>
              <w:jc w:val="left"/>
            </w:pPr>
            <w:r>
              <w:t>Number of bonded IOBs</w:t>
            </w:r>
          </w:p>
        </w:tc>
        <w:tc>
          <w:tcPr>
            <w:tcW w:w="326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14:paraId="71081D26" w14:textId="77777777" w:rsidR="00321D20" w:rsidRDefault="00321D20">
            <w:pPr>
              <w:pStyle w:val="Body"/>
              <w:snapToGrid w:val="0"/>
            </w:pPr>
          </w:p>
        </w:tc>
      </w:tr>
      <w:tr w:rsidR="00321D20" w14:paraId="4BB3D458" w14:textId="77777777">
        <w:trPr>
          <w:trHeight w:val="454"/>
        </w:trPr>
        <w:tc>
          <w:tcPr>
            <w:tcW w:w="5636" w:type="dxa"/>
            <w:tcBorders>
              <w:top w:val="single" w:sz="4" w:space="0" w:color="000001"/>
              <w:left w:val="single" w:sz="4" w:space="0" w:color="000001"/>
              <w:bottom w:val="single" w:sz="4" w:space="0" w:color="000001"/>
            </w:tcBorders>
            <w:shd w:val="clear" w:color="auto" w:fill="auto"/>
            <w:tcMar>
              <w:left w:w="83" w:type="dxa"/>
            </w:tcMar>
            <w:vAlign w:val="center"/>
          </w:tcPr>
          <w:p w14:paraId="130C3B84" w14:textId="77777777" w:rsidR="00321D20" w:rsidRDefault="007931D1">
            <w:pPr>
              <w:pStyle w:val="Body"/>
              <w:snapToGrid w:val="0"/>
              <w:jc w:val="left"/>
            </w:pPr>
            <w:r>
              <w:t>Which pin of the FPGA is the output ‘zero’ connected? (pin name)</w:t>
            </w:r>
          </w:p>
        </w:tc>
        <w:tc>
          <w:tcPr>
            <w:tcW w:w="326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14:paraId="5753FA3D" w14:textId="77777777" w:rsidR="00321D20" w:rsidRDefault="00321D20">
            <w:pPr>
              <w:pStyle w:val="Body"/>
              <w:snapToGrid w:val="0"/>
            </w:pPr>
          </w:p>
        </w:tc>
      </w:tr>
      <w:tr w:rsidR="00321D20" w14:paraId="7A7A775B" w14:textId="77777777">
        <w:trPr>
          <w:trHeight w:val="454"/>
        </w:trPr>
        <w:tc>
          <w:tcPr>
            <w:tcW w:w="5636" w:type="dxa"/>
            <w:tcBorders>
              <w:top w:val="single" w:sz="4" w:space="0" w:color="000001"/>
              <w:left w:val="single" w:sz="4" w:space="0" w:color="000001"/>
              <w:bottom w:val="single" w:sz="4" w:space="0" w:color="000001"/>
            </w:tcBorders>
            <w:shd w:val="clear" w:color="auto" w:fill="auto"/>
            <w:tcMar>
              <w:left w:w="83" w:type="dxa"/>
            </w:tcMar>
            <w:vAlign w:val="center"/>
          </w:tcPr>
          <w:p w14:paraId="4CE61A2C" w14:textId="77777777" w:rsidR="00321D20" w:rsidRDefault="007931D1">
            <w:pPr>
              <w:pStyle w:val="Body"/>
              <w:snapToGrid w:val="0"/>
              <w:jc w:val="left"/>
            </w:pPr>
            <w:r>
              <w:t>Where does the longest path start from</w:t>
            </w:r>
          </w:p>
        </w:tc>
        <w:tc>
          <w:tcPr>
            <w:tcW w:w="326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14:paraId="3286DA89" w14:textId="77777777" w:rsidR="00321D20" w:rsidRDefault="00321D20">
            <w:pPr>
              <w:pStyle w:val="Body"/>
              <w:snapToGrid w:val="0"/>
            </w:pPr>
          </w:p>
        </w:tc>
      </w:tr>
      <w:tr w:rsidR="00321D20" w14:paraId="1C18C114" w14:textId="77777777">
        <w:trPr>
          <w:trHeight w:val="454"/>
        </w:trPr>
        <w:tc>
          <w:tcPr>
            <w:tcW w:w="5636" w:type="dxa"/>
            <w:tcBorders>
              <w:top w:val="single" w:sz="4" w:space="0" w:color="000001"/>
              <w:left w:val="single" w:sz="4" w:space="0" w:color="000001"/>
              <w:bottom w:val="single" w:sz="4" w:space="0" w:color="000001"/>
            </w:tcBorders>
            <w:shd w:val="clear" w:color="auto" w:fill="auto"/>
            <w:tcMar>
              <w:left w:w="83" w:type="dxa"/>
            </w:tcMar>
            <w:vAlign w:val="center"/>
          </w:tcPr>
          <w:p w14:paraId="4741EA19" w14:textId="77777777" w:rsidR="00321D20" w:rsidRDefault="007931D1">
            <w:pPr>
              <w:pStyle w:val="Body"/>
              <w:snapToGrid w:val="0"/>
              <w:jc w:val="left"/>
            </w:pPr>
            <w:r>
              <w:t>Where does the longest path end</w:t>
            </w:r>
          </w:p>
        </w:tc>
        <w:tc>
          <w:tcPr>
            <w:tcW w:w="326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14:paraId="46BEADA7" w14:textId="77777777" w:rsidR="00321D20" w:rsidRDefault="00321D20">
            <w:pPr>
              <w:pStyle w:val="Body"/>
              <w:snapToGrid w:val="0"/>
            </w:pPr>
          </w:p>
        </w:tc>
      </w:tr>
      <w:tr w:rsidR="00321D20" w14:paraId="7ED80FC4" w14:textId="77777777">
        <w:trPr>
          <w:trHeight w:val="454"/>
        </w:trPr>
        <w:tc>
          <w:tcPr>
            <w:tcW w:w="5636" w:type="dxa"/>
            <w:tcBorders>
              <w:top w:val="single" w:sz="4" w:space="0" w:color="000001"/>
              <w:left w:val="single" w:sz="4" w:space="0" w:color="000001"/>
              <w:bottom w:val="single" w:sz="4" w:space="0" w:color="000001"/>
            </w:tcBorders>
            <w:shd w:val="clear" w:color="auto" w:fill="auto"/>
            <w:tcMar>
              <w:left w:w="83" w:type="dxa"/>
            </w:tcMar>
            <w:vAlign w:val="center"/>
          </w:tcPr>
          <w:p w14:paraId="7CB3D4D5" w14:textId="77777777" w:rsidR="00321D20" w:rsidRDefault="007931D1">
            <w:pPr>
              <w:pStyle w:val="Body"/>
              <w:snapToGrid w:val="0"/>
              <w:jc w:val="left"/>
            </w:pPr>
            <w:r>
              <w:t>How long is the longest path</w:t>
            </w:r>
          </w:p>
        </w:tc>
        <w:tc>
          <w:tcPr>
            <w:tcW w:w="326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14:paraId="19F8F4E7" w14:textId="77777777" w:rsidR="00321D20" w:rsidRDefault="00321D20">
            <w:pPr>
              <w:pStyle w:val="Body"/>
              <w:snapToGrid w:val="0"/>
            </w:pPr>
          </w:p>
        </w:tc>
      </w:tr>
      <w:tr w:rsidR="00321D20" w14:paraId="0F4EF5B1" w14:textId="77777777">
        <w:trPr>
          <w:trHeight w:val="454"/>
        </w:trPr>
        <w:tc>
          <w:tcPr>
            <w:tcW w:w="5636" w:type="dxa"/>
            <w:tcBorders>
              <w:top w:val="single" w:sz="4" w:space="0" w:color="000001"/>
              <w:left w:val="single" w:sz="4" w:space="0" w:color="000001"/>
              <w:bottom w:val="single" w:sz="4" w:space="0" w:color="000001"/>
            </w:tcBorders>
            <w:shd w:val="clear" w:color="auto" w:fill="auto"/>
            <w:tcMar>
              <w:left w:w="83" w:type="dxa"/>
            </w:tcMar>
            <w:vAlign w:val="center"/>
          </w:tcPr>
          <w:p w14:paraId="41E1C7D7" w14:textId="77777777" w:rsidR="00321D20" w:rsidRDefault="007931D1">
            <w:pPr>
              <w:pStyle w:val="Body"/>
              <w:snapToGrid w:val="0"/>
              <w:jc w:val="left"/>
            </w:pPr>
            <w:r>
              <w:t>How much of the longest path is routing</w:t>
            </w:r>
          </w:p>
        </w:tc>
        <w:tc>
          <w:tcPr>
            <w:tcW w:w="326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14:paraId="0DBC63D7" w14:textId="77777777" w:rsidR="00321D20" w:rsidRDefault="00321D20">
            <w:pPr>
              <w:pStyle w:val="Body"/>
              <w:snapToGrid w:val="0"/>
            </w:pPr>
          </w:p>
        </w:tc>
      </w:tr>
      <w:tr w:rsidR="00321D20" w14:paraId="498EF437" w14:textId="77777777">
        <w:trPr>
          <w:trHeight w:val="454"/>
        </w:trPr>
        <w:tc>
          <w:tcPr>
            <w:tcW w:w="5636" w:type="dxa"/>
            <w:tcBorders>
              <w:top w:val="single" w:sz="4" w:space="0" w:color="000001"/>
              <w:left w:val="single" w:sz="4" w:space="0" w:color="000001"/>
              <w:bottom w:val="single" w:sz="4" w:space="0" w:color="000001"/>
            </w:tcBorders>
            <w:shd w:val="clear" w:color="auto" w:fill="auto"/>
            <w:tcMar>
              <w:left w:w="83" w:type="dxa"/>
            </w:tcMar>
            <w:vAlign w:val="center"/>
          </w:tcPr>
          <w:p w14:paraId="63343ED2" w14:textId="77777777" w:rsidR="00321D20" w:rsidRDefault="007931D1">
            <w:pPr>
              <w:pStyle w:val="Body"/>
              <w:snapToGrid w:val="0"/>
              <w:jc w:val="left"/>
            </w:pPr>
            <w:r>
              <w:t>How many levels of logic is in the longest path</w:t>
            </w:r>
          </w:p>
        </w:tc>
        <w:tc>
          <w:tcPr>
            <w:tcW w:w="326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14:paraId="665AEEFB" w14:textId="77777777" w:rsidR="00321D20" w:rsidRDefault="00321D20">
            <w:pPr>
              <w:pStyle w:val="Body"/>
              <w:snapToGrid w:val="0"/>
            </w:pPr>
          </w:p>
        </w:tc>
      </w:tr>
    </w:tbl>
    <w:p w14:paraId="0C3BC471" w14:textId="77777777" w:rsidR="00321D20" w:rsidRDefault="00321D20">
      <w:pPr>
        <w:pStyle w:val="Body"/>
        <w:rPr>
          <w:b/>
          <w:bCs/>
        </w:rPr>
      </w:pPr>
    </w:p>
    <w:p w14:paraId="6BEBCA16" w14:textId="77777777" w:rsidR="00321D20" w:rsidRDefault="007931D1">
      <w:pPr>
        <w:pStyle w:val="Heading"/>
      </w:pPr>
      <w:r>
        <w:rPr>
          <w:b/>
          <w:bCs/>
        </w:rPr>
        <w:t>Last Words</w:t>
      </w:r>
    </w:p>
    <w:p w14:paraId="4FB4A02F" w14:textId="77777777" w:rsidR="00321D20" w:rsidRDefault="007931D1">
      <w:pPr>
        <w:pStyle w:val="Body"/>
      </w:pPr>
      <w:r>
        <w:t xml:space="preserve">It is possible to design a digital circuit without first developing a block diagram on paper. However, it is always easier to write a hardware description of a circuit that exists as a </w:t>
      </w:r>
      <w:r>
        <w:lastRenderedPageBreak/>
        <w:t>block diagram. After all, the ‘hardware description’ is just a translation of the circuit idea into the syntax of the specific language.</w:t>
      </w:r>
    </w:p>
    <w:p w14:paraId="5F71FE05" w14:textId="77777777" w:rsidR="00321D20" w:rsidRDefault="007931D1">
      <w:pPr>
        <w:pStyle w:val="Body"/>
      </w:pPr>
      <w:r>
        <w:t xml:space="preserve">Synthesis tools can convert your hardware idea into a working circuit and can report performance on all related numbers. However, if you do not have an expectation of the architecture and the performance, you cannot judge whether or not these are good numbers. </w:t>
      </w:r>
    </w:p>
    <w:p w14:paraId="332AE294" w14:textId="1AD4BF60" w:rsidR="00321D20" w:rsidRDefault="005232E8">
      <w:pPr>
        <w:pStyle w:val="Body"/>
      </w:pPr>
      <w:ins w:id="171" w:author="M4mA0ygaTf@student.ethz.ch" w:date="2019-03-31T20:42:00Z">
        <w:r>
          <w:t>W</w:t>
        </w:r>
      </w:ins>
      <w:del w:id="172" w:author="M4mA0ygaTf@student.ethz.ch" w:date="2019-03-31T20:42:00Z">
        <w:r w:rsidR="007931D1" w:rsidDel="005232E8">
          <w:delText xml:space="preserve">In class, </w:delText>
        </w:r>
        <w:commentRangeStart w:id="173"/>
        <w:commentRangeStart w:id="174"/>
        <w:commentRangeStart w:id="175"/>
        <w:r w:rsidR="007931D1" w:rsidDel="005232E8">
          <w:delText>w</w:delText>
        </w:r>
      </w:del>
      <w:r w:rsidR="007931D1">
        <w:t xml:space="preserve">e </w:t>
      </w:r>
      <w:commentRangeEnd w:id="173"/>
      <w:r w:rsidR="004433B8">
        <w:rPr>
          <w:rStyle w:val="CommentReference"/>
          <w:rFonts w:cs="Mangal"/>
        </w:rPr>
        <w:commentReference w:id="173"/>
      </w:r>
      <w:commentRangeEnd w:id="174"/>
      <w:r w:rsidR="000A5CC3">
        <w:rPr>
          <w:rStyle w:val="CommentReference"/>
          <w:rFonts w:cs="Mangal"/>
        </w:rPr>
        <w:commentReference w:id="174"/>
      </w:r>
      <w:commentRangeEnd w:id="175"/>
      <w:r w:rsidR="000A5CC3">
        <w:rPr>
          <w:rStyle w:val="CommentReference"/>
          <w:rFonts w:cs="Mangal"/>
        </w:rPr>
        <w:commentReference w:id="175"/>
      </w:r>
      <w:r w:rsidR="007931D1">
        <w:t xml:space="preserve">have learned that usually adders are the most critical elements when it comes to determining the performance of an arithmetic circuit. A high-performance adder can be a costly block. In our example, three operations (add, sub, </w:t>
      </w:r>
      <w:proofErr w:type="spellStart"/>
      <w:r w:rsidR="007931D1">
        <w:t>slt</w:t>
      </w:r>
      <w:proofErr w:type="spellEnd"/>
      <w:r w:rsidR="007931D1">
        <w:t xml:space="preserve">) are based on an </w:t>
      </w:r>
      <w:proofErr w:type="spellStart"/>
      <w:r w:rsidR="007931D1">
        <w:t>adder</w:t>
      </w:r>
      <w:proofErr w:type="spellEnd"/>
      <w:r w:rsidR="007931D1">
        <w:t xml:space="preserve">. A naive implementation would have a separate adder for each of these operations, resulting in a relatively large circuit. We should make sure that all three operations are realized by sharing one adder (at least if we are concerned about the area cost of the circuit). </w:t>
      </w:r>
    </w:p>
    <w:p w14:paraId="0F431CAA" w14:textId="77777777" w:rsidR="00321D20" w:rsidRDefault="007931D1">
      <w:pPr>
        <w:pStyle w:val="Body"/>
      </w:pPr>
      <w:r>
        <w:t>Modern synthesis tools are quite sophisticated and do most of the work for you. Moreover, they are continuously improving</w:t>
      </w:r>
      <w:commentRangeStart w:id="176"/>
      <w:commentRangeStart w:id="177"/>
      <w:commentRangeStart w:id="178"/>
      <w:r>
        <w:t>. Chances are very good that they automatically figure out what is the best implementation for your code. Unfortunately, they are far from perfect, and for larger designs with complex functionality</w:t>
      </w:r>
      <w:commentRangeEnd w:id="176"/>
      <w:r w:rsidR="004433B8">
        <w:rPr>
          <w:rStyle w:val="CommentReference"/>
          <w:rFonts w:cs="Mangal"/>
        </w:rPr>
        <w:commentReference w:id="176"/>
      </w:r>
      <w:commentRangeEnd w:id="177"/>
      <w:r w:rsidR="005232E8">
        <w:rPr>
          <w:rStyle w:val="CommentReference"/>
          <w:rFonts w:cs="Mangal"/>
        </w:rPr>
        <w:commentReference w:id="177"/>
      </w:r>
      <w:commentRangeEnd w:id="178"/>
      <w:r w:rsidR="005232E8">
        <w:rPr>
          <w:rStyle w:val="CommentReference"/>
          <w:rFonts w:cs="Mangal"/>
        </w:rPr>
        <w:commentReference w:id="178"/>
      </w:r>
      <w:r>
        <w:t xml:space="preserve"> (in designs where things matter), experienced design engineers are still indispensable.</w:t>
      </w:r>
    </w:p>
    <w:p w14:paraId="1CAF5185" w14:textId="77777777" w:rsidR="00321D20" w:rsidRDefault="00321D20">
      <w:pPr>
        <w:pStyle w:val="Body"/>
      </w:pPr>
    </w:p>
    <w:sectPr w:rsidR="00321D20">
      <w:headerReference w:type="even" r:id="rId15"/>
      <w:headerReference w:type="default" r:id="rId16"/>
      <w:footerReference w:type="even" r:id="rId17"/>
      <w:footerReference w:type="default" r:id="rId18"/>
      <w:headerReference w:type="first" r:id="rId19"/>
      <w:footerReference w:type="first" r:id="rId20"/>
      <w:pgSz w:w="12240" w:h="15840"/>
      <w:pgMar w:top="1440" w:right="1800" w:bottom="1440" w:left="1800" w:header="0" w:footer="720" w:gutter="0"/>
      <w:cols w:space="720"/>
      <w:formProt w:val="0"/>
      <w:docGrid w:linePitch="360" w:charSpace="-6145"/>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7" w:author="ggqd_e6b7e@ethz.ch" w:date="2019-03-31T18:05:00Z" w:initials="g">
    <w:p w14:paraId="3B1DF1F5" w14:textId="77777777" w:rsidR="00C9042E" w:rsidRDefault="00C9042E">
      <w:pPr>
        <w:pStyle w:val="CommentText"/>
      </w:pPr>
      <w:r>
        <w:rPr>
          <w:rStyle w:val="CommentReference"/>
        </w:rPr>
        <w:annotationRef/>
      </w:r>
      <w:r>
        <w:t>I think we need to say what ALU is first. Then, explain how.</w:t>
      </w:r>
    </w:p>
  </w:comment>
  <w:comment w:id="8" w:author="M4mA0ygaTf@student.ethz.ch" w:date="2019-03-31T20:15:00Z" w:initials="M">
    <w:p w14:paraId="57AC90DF" w14:textId="77777777" w:rsidR="00743B6C" w:rsidRDefault="00743B6C">
      <w:pPr>
        <w:pStyle w:val="CommentText"/>
      </w:pPr>
      <w:r>
        <w:rPr>
          <w:rStyle w:val="CommentReference"/>
        </w:rPr>
        <w:annotationRef/>
      </w:r>
      <w:r>
        <w:t>We are saying in the previous sentence, what should we add more?</w:t>
      </w:r>
    </w:p>
    <w:p w14:paraId="6C69AE3E" w14:textId="0603B7BD" w:rsidR="00743B6C" w:rsidRDefault="00743B6C">
      <w:pPr>
        <w:pStyle w:val="CommentText"/>
      </w:pPr>
    </w:p>
  </w:comment>
  <w:comment w:id="9" w:author="M4mA0ygaTf@student.ethz.ch" w:date="2019-03-31T20:15:00Z" w:initials="M">
    <w:p w14:paraId="123E923B" w14:textId="057CA566" w:rsidR="00743B6C" w:rsidRDefault="00743B6C">
      <w:pPr>
        <w:pStyle w:val="CommentText"/>
      </w:pPr>
      <w:r>
        <w:rPr>
          <w:rStyle w:val="CommentReference"/>
        </w:rPr>
        <w:annotationRef/>
      </w:r>
    </w:p>
  </w:comment>
  <w:comment w:id="41" w:author="ggqd_e6b7e@ethz.ch" w:date="2019-03-31T18:20:00Z" w:initials="g">
    <w:p w14:paraId="29F8506C" w14:textId="77777777" w:rsidR="006C38EF" w:rsidRDefault="006C38EF">
      <w:pPr>
        <w:pStyle w:val="CommentText"/>
      </w:pPr>
      <w:r>
        <w:rPr>
          <w:rStyle w:val="CommentReference"/>
        </w:rPr>
        <w:annotationRef/>
      </w:r>
      <w:r>
        <w:t>You can rewrite this sentence in a more formal way.</w:t>
      </w:r>
    </w:p>
  </w:comment>
  <w:comment w:id="53" w:author="ggqd_e6b7e@ethz.ch" w:date="2019-03-31T18:22:00Z" w:initials="g">
    <w:p w14:paraId="3631FF26" w14:textId="77777777" w:rsidR="006C38EF" w:rsidRDefault="006C38EF">
      <w:pPr>
        <w:pStyle w:val="CommentText"/>
      </w:pPr>
      <w:r>
        <w:rPr>
          <w:rStyle w:val="CommentReference"/>
        </w:rPr>
        <w:annotationRef/>
      </w:r>
      <w:r>
        <w:t xml:space="preserve">You cannot change the tense within a </w:t>
      </w:r>
      <w:proofErr w:type="spellStart"/>
      <w:proofErr w:type="gramStart"/>
      <w:r>
        <w:t>sing;le</w:t>
      </w:r>
      <w:proofErr w:type="spellEnd"/>
      <w:proofErr w:type="gramEnd"/>
      <w:r>
        <w:t xml:space="preserve"> sentence.</w:t>
      </w:r>
    </w:p>
  </w:comment>
  <w:comment w:id="57" w:author="ggqd_e6b7e@ethz.ch" w:date="2019-03-31T18:25:00Z" w:initials="g">
    <w:p w14:paraId="37162C52" w14:textId="77777777" w:rsidR="00E22C08" w:rsidRDefault="00E22C08">
      <w:pPr>
        <w:pStyle w:val="CommentText"/>
      </w:pPr>
      <w:r>
        <w:rPr>
          <w:rStyle w:val="CommentReference"/>
        </w:rPr>
        <w:annotationRef/>
      </w:r>
      <w:r>
        <w:t>What about “carry out flag” or “overflow flag”? Why don’t we implement those as well?</w:t>
      </w:r>
    </w:p>
  </w:comment>
  <w:comment w:id="58" w:author="M4mA0ygaTf@student.ethz.ch" w:date="2019-03-31T20:19:00Z" w:initials="M">
    <w:p w14:paraId="420971F7" w14:textId="711605CD" w:rsidR="00743B6C" w:rsidRDefault="00743B6C">
      <w:pPr>
        <w:pStyle w:val="CommentText"/>
      </w:pPr>
      <w:r>
        <w:rPr>
          <w:rStyle w:val="CommentReference"/>
        </w:rPr>
        <w:annotationRef/>
      </w:r>
      <w:r>
        <w:t>We do not change the manual questions, because some people use their grades from last year.</w:t>
      </w:r>
    </w:p>
  </w:comment>
  <w:comment w:id="59" w:author="ggqd_e6b7e@ethz.ch" w:date="2019-03-31T18:26:00Z" w:initials="g">
    <w:p w14:paraId="68AF259F" w14:textId="77777777" w:rsidR="00E22C08" w:rsidRDefault="00E22C08">
      <w:pPr>
        <w:pStyle w:val="CommentText"/>
      </w:pPr>
      <w:r>
        <w:rPr>
          <w:rStyle w:val="CommentReference"/>
        </w:rPr>
        <w:annotationRef/>
      </w:r>
      <w:r>
        <w:t xml:space="preserve">Why not opcode? </w:t>
      </w:r>
    </w:p>
  </w:comment>
  <w:comment w:id="60" w:author="M4mA0ygaTf@student.ethz.ch" w:date="2019-03-31T20:20:00Z" w:initials="M">
    <w:p w14:paraId="74E9906A" w14:textId="631466E4" w:rsidR="00743B6C" w:rsidRDefault="00743B6C">
      <w:pPr>
        <w:pStyle w:val="CommentText"/>
      </w:pPr>
      <w:r>
        <w:rPr>
          <w:rStyle w:val="CommentReference"/>
        </w:rPr>
        <w:annotationRef/>
      </w:r>
      <w:r>
        <w:t xml:space="preserve">The same answer as above. </w:t>
      </w:r>
    </w:p>
  </w:comment>
  <w:comment w:id="100" w:author="ggqd_e6b7e@ethz.ch" w:date="2019-03-31T18:42:00Z" w:initials="g">
    <w:p w14:paraId="22432AD1" w14:textId="77777777" w:rsidR="003E0C1D" w:rsidRDefault="003E0C1D">
      <w:pPr>
        <w:pStyle w:val="CommentText"/>
      </w:pPr>
      <w:r>
        <w:rPr>
          <w:rStyle w:val="CommentReference"/>
        </w:rPr>
        <w:annotationRef/>
      </w:r>
      <w:r>
        <w:t>What is this exercise? (The one we do, or the one in the textbook</w:t>
      </w:r>
      <w:proofErr w:type="gramStart"/>
      <w:r>
        <w:t>? )</w:t>
      </w:r>
      <w:proofErr w:type="gramEnd"/>
    </w:p>
  </w:comment>
  <w:comment w:id="101" w:author="M4mA0ygaTf@student.ethz.ch" w:date="2019-03-31T20:22:00Z" w:initials="M">
    <w:p w14:paraId="20BC2E8B" w14:textId="299200E0" w:rsidR="00743B6C" w:rsidRDefault="00743B6C">
      <w:pPr>
        <w:pStyle w:val="CommentText"/>
      </w:pPr>
      <w:r>
        <w:rPr>
          <w:rStyle w:val="CommentReference"/>
        </w:rPr>
        <w:annotationRef/>
      </w:r>
      <w:r>
        <w:t xml:space="preserve">As mentioned before, </w:t>
      </w:r>
      <w:proofErr w:type="gramStart"/>
      <w:r>
        <w:t>both of them</w:t>
      </w:r>
      <w:proofErr w:type="gramEnd"/>
      <w:r>
        <w:t xml:space="preserve"> are the same.</w:t>
      </w:r>
    </w:p>
  </w:comment>
  <w:comment w:id="104" w:author="ggqd_e6b7e@ethz.ch" w:date="2019-03-31T18:42:00Z" w:initials="g">
    <w:p w14:paraId="05CE568A" w14:textId="77777777" w:rsidR="003E0C1D" w:rsidRDefault="003E0C1D">
      <w:pPr>
        <w:pStyle w:val="CommentText"/>
      </w:pPr>
      <w:r>
        <w:rPr>
          <w:rStyle w:val="CommentReference"/>
        </w:rPr>
        <w:annotationRef/>
      </w:r>
      <w:r>
        <w:t>Sounds too much like a spoken language, delete it.</w:t>
      </w:r>
    </w:p>
  </w:comment>
  <w:comment w:id="107" w:author="ggqd_e6b7e@ethz.ch" w:date="2019-03-31T18:44:00Z" w:initials="g">
    <w:p w14:paraId="57DAB1F7" w14:textId="77777777" w:rsidR="003E0C1D" w:rsidRDefault="003E0C1D">
      <w:pPr>
        <w:pStyle w:val="CommentText"/>
      </w:pPr>
      <w:r>
        <w:rPr>
          <w:rStyle w:val="CommentReference"/>
        </w:rPr>
        <w:annotationRef/>
      </w:r>
      <w:r>
        <w:t>Active voice</w:t>
      </w:r>
    </w:p>
  </w:comment>
  <w:comment w:id="112" w:author="ggqd_e6b7e@ethz.ch" w:date="2019-03-31T18:49:00Z" w:initials="g">
    <w:p w14:paraId="63196192" w14:textId="77777777" w:rsidR="00941673" w:rsidRDefault="00941673">
      <w:pPr>
        <w:pStyle w:val="CommentText"/>
      </w:pPr>
      <w:r>
        <w:rPr>
          <w:rStyle w:val="CommentReference"/>
        </w:rPr>
        <w:annotationRef/>
      </w:r>
      <w:r>
        <w:t>You can capitalize the operation names to avoid confusion with and</w:t>
      </w:r>
    </w:p>
  </w:comment>
  <w:comment w:id="113" w:author="M4mA0ygaTf@student.ethz.ch" w:date="2019-03-31T20:25:00Z" w:initials="M">
    <w:p w14:paraId="26DD66AB" w14:textId="4D50D81E" w:rsidR="007F4A42" w:rsidRDefault="007F4A42">
      <w:pPr>
        <w:pStyle w:val="CommentText"/>
      </w:pPr>
      <w:r>
        <w:rPr>
          <w:rStyle w:val="CommentReference"/>
        </w:rPr>
        <w:annotationRef/>
      </w:r>
      <w:r>
        <w:t>They are like this all over the place, I think bolding them is enough for not making confusion.</w:t>
      </w:r>
    </w:p>
  </w:comment>
  <w:comment w:id="154" w:author="ggqd_e6b7e@ethz.ch" w:date="2019-03-31T19:06:00Z" w:initials="g">
    <w:p w14:paraId="7E6B2448" w14:textId="77777777" w:rsidR="004433B8" w:rsidRDefault="004433B8">
      <w:pPr>
        <w:pStyle w:val="CommentText"/>
      </w:pPr>
      <w:r>
        <w:rPr>
          <w:rStyle w:val="CommentReference"/>
        </w:rPr>
        <w:annotationRef/>
      </w:r>
      <w:r>
        <w:t>I think you can improve the sentence structure. (E.g., “We always use … in the exercises” has a better flow.)</w:t>
      </w:r>
    </w:p>
  </w:comment>
  <w:comment w:id="173" w:author="ggqd_e6b7e@ethz.ch" w:date="2019-03-31T19:13:00Z" w:initials="g">
    <w:p w14:paraId="76DDF480" w14:textId="77777777" w:rsidR="004433B8" w:rsidRDefault="004433B8">
      <w:pPr>
        <w:pStyle w:val="CommentText"/>
      </w:pPr>
      <w:r>
        <w:rPr>
          <w:rStyle w:val="CommentReference"/>
        </w:rPr>
        <w:annotationRef/>
      </w:r>
      <w:r>
        <w:t xml:space="preserve">Why do you keep saying we? Is it the norm here? I did not learn that in class. </w:t>
      </w:r>
      <w:proofErr w:type="gramStart"/>
      <w:r>
        <w:t>So</w:t>
      </w:r>
      <w:proofErr w:type="gramEnd"/>
      <w:r>
        <w:t xml:space="preserve"> I should not be a part of we. This is just a question. If that is the norm you don’t have to change it.</w:t>
      </w:r>
    </w:p>
  </w:comment>
  <w:comment w:id="174" w:author="M4mA0ygaTf@student.ethz.ch" w:date="2019-03-31T20:34:00Z" w:initials="M">
    <w:p w14:paraId="7551DD0A" w14:textId="497CCDC5" w:rsidR="000A5CC3" w:rsidRDefault="000A5CC3">
      <w:pPr>
        <w:pStyle w:val="CommentText"/>
      </w:pPr>
      <w:r>
        <w:rPr>
          <w:rStyle w:val="CommentReference"/>
        </w:rPr>
        <w:annotationRef/>
      </w:r>
      <w:r>
        <w:t>It is the norm. the manual is used from last year.</w:t>
      </w:r>
    </w:p>
  </w:comment>
  <w:comment w:id="175" w:author="M4mA0ygaTf@student.ethz.ch" w:date="2019-03-31T20:35:00Z" w:initials="M">
    <w:p w14:paraId="53EEDBA0" w14:textId="0D6C79E5" w:rsidR="000A5CC3" w:rsidRDefault="000A5CC3">
      <w:pPr>
        <w:pStyle w:val="CommentText"/>
      </w:pPr>
      <w:r>
        <w:rPr>
          <w:rStyle w:val="CommentReference"/>
        </w:rPr>
        <w:annotationRef/>
      </w:r>
    </w:p>
  </w:comment>
  <w:comment w:id="176" w:author="ggqd_e6b7e@ethz.ch" w:date="2019-03-31T19:15:00Z" w:initials="g">
    <w:p w14:paraId="3BF9C810" w14:textId="77777777" w:rsidR="004433B8" w:rsidRDefault="004433B8">
      <w:pPr>
        <w:pStyle w:val="CommentText"/>
      </w:pPr>
      <w:r>
        <w:rPr>
          <w:rStyle w:val="CommentReference"/>
        </w:rPr>
        <w:annotationRef/>
      </w:r>
      <w:r>
        <w:t xml:space="preserve">I am not sure if we need to mention this in </w:t>
      </w:r>
      <w:r w:rsidR="00D62DCE">
        <w:t xml:space="preserve">the lab manual. Please provide some key words that students can google for further info, if you want to mention this here. Chisel and agile design could be good key words. </w:t>
      </w:r>
    </w:p>
  </w:comment>
  <w:comment w:id="177" w:author="M4mA0ygaTf@student.ethz.ch" w:date="2019-03-31T20:40:00Z" w:initials="M">
    <w:p w14:paraId="7576F2FE" w14:textId="77777777" w:rsidR="005232E8" w:rsidRDefault="005232E8">
      <w:pPr>
        <w:pStyle w:val="CommentText"/>
      </w:pPr>
      <w:r>
        <w:rPr>
          <w:rStyle w:val="CommentReference"/>
        </w:rPr>
        <w:annotationRef/>
      </w:r>
      <w:r>
        <w:t>Why not mentioning this? It is saying that although the tools do a lot of work, still the designers can do better. Chisel is a language, right? What are good recent tools to put here? Is Agile Design state of the art?</w:t>
      </w:r>
    </w:p>
    <w:p w14:paraId="32C8FC5A" w14:textId="5299E870" w:rsidR="005232E8" w:rsidRDefault="005232E8">
      <w:pPr>
        <w:pStyle w:val="CommentText"/>
      </w:pPr>
    </w:p>
  </w:comment>
  <w:comment w:id="178" w:author="M4mA0ygaTf@student.ethz.ch" w:date="2019-03-31T20:42:00Z" w:initials="M">
    <w:p w14:paraId="6F54E019" w14:textId="26261997" w:rsidR="005232E8" w:rsidRDefault="005232E8">
      <w:pPr>
        <w:pStyle w:val="CommentText"/>
      </w:pP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B1DF1F5" w15:done="0"/>
  <w15:commentEx w15:paraId="6C69AE3E" w15:paraIdParent="3B1DF1F5" w15:done="0"/>
  <w15:commentEx w15:paraId="123E923B" w15:paraIdParent="3B1DF1F5" w15:done="0"/>
  <w15:commentEx w15:paraId="29F8506C" w15:done="0"/>
  <w15:commentEx w15:paraId="3631FF26" w15:done="0"/>
  <w15:commentEx w15:paraId="37162C52" w15:done="0"/>
  <w15:commentEx w15:paraId="420971F7" w15:paraIdParent="37162C52" w15:done="0"/>
  <w15:commentEx w15:paraId="68AF259F" w15:done="0"/>
  <w15:commentEx w15:paraId="74E9906A" w15:paraIdParent="68AF259F" w15:done="0"/>
  <w15:commentEx w15:paraId="22432AD1" w15:done="0"/>
  <w15:commentEx w15:paraId="20BC2E8B" w15:paraIdParent="22432AD1" w15:done="0"/>
  <w15:commentEx w15:paraId="05CE568A" w15:done="0"/>
  <w15:commentEx w15:paraId="57DAB1F7" w15:done="0"/>
  <w15:commentEx w15:paraId="63196192" w15:done="0"/>
  <w15:commentEx w15:paraId="26DD66AB" w15:paraIdParent="63196192" w15:done="0"/>
  <w15:commentEx w15:paraId="7E6B2448" w15:done="0"/>
  <w15:commentEx w15:paraId="76DDF480" w15:done="0"/>
  <w15:commentEx w15:paraId="7551DD0A" w15:paraIdParent="76DDF480" w15:done="0"/>
  <w15:commentEx w15:paraId="53EEDBA0" w15:paraIdParent="76DDF480" w15:done="0"/>
  <w15:commentEx w15:paraId="3BF9C810" w15:done="0"/>
  <w15:commentEx w15:paraId="32C8FC5A" w15:paraIdParent="3BF9C810" w15:done="0"/>
  <w15:commentEx w15:paraId="6F54E019" w15:paraIdParent="3BF9C81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B1DF1F5" w16cid:durableId="204B7FF8"/>
  <w16cid:commentId w16cid:paraId="6C69AE3E" w16cid:durableId="204B9E49"/>
  <w16cid:commentId w16cid:paraId="123E923B" w16cid:durableId="204B9E59"/>
  <w16cid:commentId w16cid:paraId="29F8506C" w16cid:durableId="204B8359"/>
  <w16cid:commentId w16cid:paraId="3631FF26" w16cid:durableId="204B83CF"/>
  <w16cid:commentId w16cid:paraId="37162C52" w16cid:durableId="204B84AE"/>
  <w16cid:commentId w16cid:paraId="420971F7" w16cid:durableId="204B9F4C"/>
  <w16cid:commentId w16cid:paraId="68AF259F" w16cid:durableId="204B84E1"/>
  <w16cid:commentId w16cid:paraId="74E9906A" w16cid:durableId="204B9F71"/>
  <w16cid:commentId w16cid:paraId="22432AD1" w16cid:durableId="204B8887"/>
  <w16cid:commentId w16cid:paraId="20BC2E8B" w16cid:durableId="204BA014"/>
  <w16cid:commentId w16cid:paraId="05CE568A" w16cid:durableId="204B88AB"/>
  <w16cid:commentId w16cid:paraId="57DAB1F7" w16cid:durableId="204B891F"/>
  <w16cid:commentId w16cid:paraId="63196192" w16cid:durableId="204B8A3F"/>
  <w16cid:commentId w16cid:paraId="26DD66AB" w16cid:durableId="204BA0A6"/>
  <w16cid:commentId w16cid:paraId="7E6B2448" w16cid:durableId="204B8E22"/>
  <w16cid:commentId w16cid:paraId="76DDF480" w16cid:durableId="204B8FD0"/>
  <w16cid:commentId w16cid:paraId="7551DD0A" w16cid:durableId="204BA2E9"/>
  <w16cid:commentId w16cid:paraId="53EEDBA0" w16cid:durableId="204BA2F8"/>
  <w16cid:commentId w16cid:paraId="3BF9C810" w16cid:durableId="204B9051"/>
  <w16cid:commentId w16cid:paraId="32C8FC5A" w16cid:durableId="204BA431"/>
  <w16cid:commentId w16cid:paraId="6F54E019" w16cid:durableId="204BA4A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0FD5D9" w14:textId="77777777" w:rsidR="00B872ED" w:rsidRDefault="00B872ED">
      <w:r>
        <w:separator/>
      </w:r>
    </w:p>
  </w:endnote>
  <w:endnote w:type="continuationSeparator" w:id="0">
    <w:p w14:paraId="45A14E0A" w14:textId="77777777" w:rsidR="00B872ED" w:rsidRDefault="00B87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Liberation Serif">
    <w:altName w:val="Times New Roman"/>
    <w:charset w:val="01"/>
    <w:family w:val="roman"/>
    <w:pitch w:val="variable"/>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w:altName w:val="Courier New"/>
    <w:panose1 w:val="02070409020205020404"/>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ans-serif">
    <w:altName w:val="Arial"/>
    <w:charset w:val="01"/>
    <w:family w:val="auto"/>
    <w:pitch w:val="default"/>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E2E52" w14:textId="77777777" w:rsidR="002949B0" w:rsidRDefault="002949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19609F" w14:textId="77777777" w:rsidR="00321D20" w:rsidRDefault="007931D1">
    <w:pPr>
      <w:pStyle w:val="Footer"/>
    </w:pPr>
    <w:r>
      <w:rPr>
        <w:noProof/>
      </w:rPr>
      <mc:AlternateContent>
        <mc:Choice Requires="wps">
          <w:drawing>
            <wp:anchor distT="0" distB="0" distL="0" distR="0" simplePos="0" relativeHeight="10" behindDoc="1" locked="0" layoutInCell="1" allowOverlap="1" wp14:anchorId="334D40CC" wp14:editId="35BBB2B1">
              <wp:simplePos x="0" y="0"/>
              <wp:positionH relativeFrom="margin">
                <wp:align>center</wp:align>
              </wp:positionH>
              <wp:positionV relativeFrom="paragraph">
                <wp:posOffset>635</wp:posOffset>
              </wp:positionV>
              <wp:extent cx="153035" cy="175260"/>
              <wp:effectExtent l="1270" t="5080" r="1270" b="3810"/>
              <wp:wrapSquare wrapText="largest"/>
              <wp:docPr id="6" name="Text Box 1"/>
              <wp:cNvGraphicFramePr/>
              <a:graphic xmlns:a="http://schemas.openxmlformats.org/drawingml/2006/main">
                <a:graphicData uri="http://schemas.microsoft.com/office/word/2010/wordprocessingShape">
                  <wps:wsp>
                    <wps:cNvSpPr/>
                    <wps:spPr>
                      <a:xfrm>
                        <a:off x="0" y="0"/>
                        <a:ext cx="152280" cy="174600"/>
                      </a:xfrm>
                      <a:prstGeom prst="rect">
                        <a:avLst/>
                      </a:prstGeom>
                      <a:noFill/>
                      <a:ln>
                        <a:noFill/>
                      </a:ln>
                    </wps:spPr>
                    <wps:style>
                      <a:lnRef idx="0">
                        <a:scrgbClr r="0" g="0" b="0"/>
                      </a:lnRef>
                      <a:fillRef idx="0">
                        <a:scrgbClr r="0" g="0" b="0"/>
                      </a:fillRef>
                      <a:effectRef idx="0">
                        <a:scrgbClr r="0" g="0" b="0"/>
                      </a:effectRef>
                      <a:fontRef idx="minor"/>
                    </wps:style>
                    <wps:txbx>
                      <w:txbxContent>
                        <w:p w14:paraId="474AA1AC" w14:textId="77777777" w:rsidR="00321D20" w:rsidRDefault="007931D1">
                          <w:pPr>
                            <w:pStyle w:val="Footer"/>
                            <w:rPr>
                              <w:color w:val="000000"/>
                            </w:rPr>
                          </w:pPr>
                          <w:r>
                            <w:rPr>
                              <w:color w:val="000000"/>
                            </w:rPr>
                            <w:fldChar w:fldCharType="begin"/>
                          </w:r>
                          <w:r>
                            <w:instrText>PAGE</w:instrText>
                          </w:r>
                          <w:r>
                            <w:fldChar w:fldCharType="separate"/>
                          </w:r>
                          <w:r>
                            <w:t>9</w:t>
                          </w:r>
                          <w:r>
                            <w:fldChar w:fldCharType="end"/>
                          </w:r>
                        </w:p>
                      </w:txbxContent>
                    </wps:txbx>
                    <wps:bodyPr lIns="0" tIns="0" rIns="0" bIns="0">
                      <a:noAutofit/>
                    </wps:bodyPr>
                  </wps:wsp>
                </a:graphicData>
              </a:graphic>
            </wp:anchor>
          </w:drawing>
        </mc:Choice>
        <mc:Fallback>
          <w:pict>
            <v:rect w14:anchorId="334D40CC" id="Text Box 1" o:spid="_x0000_s1026" style="position:absolute;margin-left:0;margin-top:.05pt;width:12.05pt;height:13.8pt;z-index:-503316470;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" filled="f" stroked="f">
              <v:textbox inset="0,0,0,0">
                <w:txbxContent>
                  <w:p w14:paraId="474AA1AC" w14:textId="77777777" w:rsidR="00321D20" w:rsidRDefault="007931D1">
                    <w:pPr>
                      <w:pStyle w:val="Footer"/>
                      <w:rPr>
                        <w:color w:val="000000"/>
                      </w:rPr>
                    </w:pPr>
                    <w:r>
                      <w:rPr>
                        <w:color w:val="000000"/>
                      </w:rPr>
                      <w:fldChar w:fldCharType="begin"/>
                    </w:r>
                    <w:r>
                      <w:instrText>PAGE</w:instrText>
                    </w:r>
                    <w:r>
                      <w:fldChar w:fldCharType="separate"/>
                    </w:r>
                    <w:r>
                      <w:t>9</w:t>
                    </w:r>
                    <w:r>
                      <w:fldChar w:fldCharType="end"/>
                    </w:r>
                  </w:p>
                </w:txbxContent>
              </v:textbox>
              <w10:wrap type="square" side="largest" anchorx="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368D2D" w14:textId="77777777" w:rsidR="002949B0" w:rsidRDefault="002949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ADA4F5" w14:textId="77777777" w:rsidR="00B872ED" w:rsidRDefault="00B872ED">
      <w:r>
        <w:separator/>
      </w:r>
    </w:p>
  </w:footnote>
  <w:footnote w:type="continuationSeparator" w:id="0">
    <w:p w14:paraId="0A1502DA" w14:textId="77777777" w:rsidR="00B872ED" w:rsidRDefault="00B872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8FA29A" w14:textId="77777777" w:rsidR="002949B0" w:rsidRDefault="002949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FFB91B" w14:textId="77777777" w:rsidR="002949B0" w:rsidRDefault="002949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EA02C" w14:textId="77777777" w:rsidR="002949B0" w:rsidRDefault="002949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A65023"/>
    <w:multiLevelType w:val="multilevel"/>
    <w:tmpl w:val="3464361A"/>
    <w:lvl w:ilvl="0">
      <w:start w:val="1"/>
      <w:numFmt w:val="bullet"/>
      <w:lvlText w:val=""/>
      <w:lvlJc w:val="left"/>
      <w:pPr>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3E3C4B76"/>
    <w:multiLevelType w:val="multilevel"/>
    <w:tmpl w:val="5C74619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54C71947"/>
    <w:multiLevelType w:val="multilevel"/>
    <w:tmpl w:val="FAE27748"/>
    <w:lvl w:ilvl="0">
      <w:start w:val="1"/>
      <w:numFmt w:val="bullet"/>
      <w:lvlText w:val=""/>
      <w:lvlJc w:val="left"/>
      <w:pPr>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752550F8"/>
    <w:multiLevelType w:val="multilevel"/>
    <w:tmpl w:val="DB26E1F8"/>
    <w:lvl w:ilvl="0">
      <w:start w:val="1"/>
      <w:numFmt w:val="bullet"/>
      <w:lvlText w:val=""/>
      <w:lvlJc w:val="left"/>
      <w:pPr>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3"/>
  </w:num>
  <w:num w:numId="3">
    <w:abstractNumId w:val="2"/>
  </w:num>
  <w:num w:numId="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4mA0ygaTf@student.ethz.ch">
    <w15:presenceInfo w15:providerId="None" w15:userId="M4mA0ygaTf@student.ethz.ch"/>
  </w15:person>
  <w15:person w15:author="ggqd_e6b7e@ethz.ch">
    <w15:presenceInfo w15:providerId="AD" w15:userId="S::ggqd_e6b7e@ethz.ch::93ad1454-b441-4862-aa2c-ecbd07735b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displayBackgroundShape/>
  <w:embedSystemFonts/>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1D20"/>
    <w:rsid w:val="00017637"/>
    <w:rsid w:val="000A5CC3"/>
    <w:rsid w:val="0013036E"/>
    <w:rsid w:val="00187ED4"/>
    <w:rsid w:val="002949B0"/>
    <w:rsid w:val="00321D20"/>
    <w:rsid w:val="00344961"/>
    <w:rsid w:val="003E0C1D"/>
    <w:rsid w:val="004433B8"/>
    <w:rsid w:val="00516C06"/>
    <w:rsid w:val="005232E8"/>
    <w:rsid w:val="005734F3"/>
    <w:rsid w:val="0063277E"/>
    <w:rsid w:val="006C38EF"/>
    <w:rsid w:val="00743B6C"/>
    <w:rsid w:val="007931D1"/>
    <w:rsid w:val="007B1A15"/>
    <w:rsid w:val="007F4A42"/>
    <w:rsid w:val="008174E1"/>
    <w:rsid w:val="00895238"/>
    <w:rsid w:val="008A75DD"/>
    <w:rsid w:val="00941673"/>
    <w:rsid w:val="00B872ED"/>
    <w:rsid w:val="00C05557"/>
    <w:rsid w:val="00C9042E"/>
    <w:rsid w:val="00D62DCE"/>
    <w:rsid w:val="00E22C08"/>
    <w:rsid w:val="00E85C89"/>
    <w:rsid w:val="00E92293"/>
    <w:rsid w:val="00EC423F"/>
    <w:rsid w:val="00FB43F3"/>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08E7C9"/>
  <w15:docId w15:val="{5DAB6FC4-6236-4A7E-AE4D-9847A883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ans CJK SC Regular" w:hAnsi="Liberation Serif" w:cs="FreeSans"/>
        <w:szCs w:val="24"/>
        <w:lang w:val="en-US" w:eastAsia="zh-CN"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color w:val="00000A"/>
      <w:sz w:val="24"/>
    </w:rPr>
  </w:style>
  <w:style w:type="paragraph" w:styleId="Heading1">
    <w:name w:val="heading 1"/>
    <w:basedOn w:val="Normal"/>
    <w:qFormat/>
    <w:pPr>
      <w:keepNext/>
      <w:jc w:val="center"/>
      <w:outlineLvl w:val="0"/>
    </w:pPr>
    <w:rPr>
      <w:rFonts w:eastAsia="Arial Unicode MS"/>
      <w:sz w:val="32"/>
    </w:rPr>
  </w:style>
  <w:style w:type="paragraph" w:styleId="Heading3">
    <w:name w:val="heading 3"/>
    <w:basedOn w:val="Normal"/>
    <w:qFormat/>
    <w:pPr>
      <w:keepNext/>
      <w:spacing w:before="240" w:after="60"/>
      <w:outlineLvl w:val="2"/>
    </w:pPr>
  </w:style>
  <w:style w:type="paragraph" w:styleId="Heading4">
    <w:name w:val="heading 4"/>
    <w:basedOn w:val="Normal"/>
    <w:qFormat/>
    <w:pPr>
      <w:keepNext/>
      <w:spacing w:before="240" w:after="6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qFormat/>
    <w:rPr>
      <w:rFonts w:ascii="Symbol" w:hAnsi="Symbol" w:cs="Symbol"/>
    </w:rPr>
  </w:style>
  <w:style w:type="character" w:customStyle="1" w:styleId="WW8Num3z0">
    <w:name w:val="WW8Num3z0"/>
    <w:qFormat/>
    <w:rPr>
      <w:rFonts w:ascii="Symbol" w:hAnsi="Symbol" w:cs="Symbol"/>
    </w:rPr>
  </w:style>
  <w:style w:type="character" w:customStyle="1" w:styleId="WW8Num4z0">
    <w:name w:val="WW8Num4z0"/>
    <w:qFormat/>
    <w:rPr>
      <w:rFonts w:ascii="Symbol" w:hAnsi="Symbol" w:cs="Symbol"/>
    </w:rPr>
  </w:style>
  <w:style w:type="character" w:customStyle="1" w:styleId="WW-DefaultParagraphFont">
    <w:name w:val="WW-Default Paragraph Font"/>
    <w:qFormat/>
  </w:style>
  <w:style w:type="character" w:customStyle="1" w:styleId="Absatz-Standardschriftart1">
    <w:name w:val="Absatz-Standardschriftart1"/>
    <w:qFormat/>
  </w:style>
  <w:style w:type="character" w:customStyle="1" w:styleId="WW8Num1z0">
    <w:name w:val="WW8Num1z0"/>
    <w:qFormat/>
    <w:rPr>
      <w:rFonts w:ascii="Symbol" w:hAnsi="Symbol" w:cs="Symbol"/>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5z0">
    <w:name w:val="WW8Num5z0"/>
    <w:qFormat/>
    <w:rPr>
      <w:rFonts w:ascii="Wingdings" w:hAnsi="Wingdings" w:cs="Wingdings"/>
    </w:rPr>
  </w:style>
  <w:style w:type="character" w:customStyle="1" w:styleId="WW8Num7z0">
    <w:name w:val="WW8Num7z0"/>
    <w:qFormat/>
    <w:rPr>
      <w:rFonts w:ascii="Symbol" w:hAnsi="Symbol" w:cs="Symbol"/>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8z0">
    <w:name w:val="WW8Num8z0"/>
    <w:qFormat/>
    <w:rPr>
      <w:rFonts w:ascii="Symbol" w:hAnsi="Symbol" w:cs="Symbol"/>
    </w:rPr>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WW8Num9z0">
    <w:name w:val="WW8Num9z0"/>
    <w:qFormat/>
    <w:rPr>
      <w:rFonts w:ascii="Symbol" w:hAnsi="Symbol" w:cs="Symbol"/>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10z0">
    <w:name w:val="WW8Num10z0"/>
    <w:qFormat/>
    <w:rPr>
      <w:rFonts w:ascii="Symbol" w:hAnsi="Symbol" w:cs="Symbol"/>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1z0">
    <w:name w:val="WW8Num11z0"/>
    <w:qFormat/>
    <w:rPr>
      <w:rFonts w:ascii="Symbol" w:hAnsi="Symbol" w:cs="Symbol"/>
    </w:rPr>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13z0">
    <w:name w:val="WW8Num13z0"/>
    <w:qFormat/>
    <w:rPr>
      <w:rFonts w:ascii="Symbol" w:hAnsi="Symbol" w:cs="Symbol"/>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DefaultParagraphFont1">
    <w:name w:val="WW-Default Paragraph Font1"/>
    <w:qFormat/>
  </w:style>
  <w:style w:type="character" w:styleId="PageNumber">
    <w:name w:val="page number"/>
  </w:style>
  <w:style w:type="character" w:customStyle="1" w:styleId="Heading3Char">
    <w:name w:val="Heading 3 Char"/>
    <w:qFormat/>
  </w:style>
  <w:style w:type="character" w:customStyle="1" w:styleId="Heading4Char">
    <w:name w:val="Heading 4 Char"/>
    <w:qFormat/>
  </w:style>
  <w:style w:type="character" w:customStyle="1" w:styleId="ListLabel1">
    <w:name w:val="ListLabel 1"/>
    <w:qFormat/>
    <w:rPr>
      <w:rFonts w:cs="Symbol"/>
    </w:rPr>
  </w:style>
  <w:style w:type="character" w:customStyle="1" w:styleId="ListLabel2">
    <w:name w:val="ListLabel 2"/>
    <w:qFormat/>
    <w:rPr>
      <w:rFonts w:cs="Symbol"/>
    </w:rPr>
  </w:style>
  <w:style w:type="character" w:customStyle="1" w:styleId="ListLabel3">
    <w:name w:val="ListLabel 3"/>
    <w:qFormat/>
    <w:rPr>
      <w:rFonts w:cs="Symbol"/>
    </w:rPr>
  </w:style>
  <w:style w:type="character" w:customStyle="1" w:styleId="ListLabel4">
    <w:name w:val="ListLabel 4"/>
    <w:qFormat/>
    <w:rPr>
      <w:rFonts w:cs="Symbol"/>
    </w:rPr>
  </w:style>
  <w:style w:type="character" w:customStyle="1" w:styleId="ListLabel5">
    <w:name w:val="ListLabel 5"/>
    <w:qFormat/>
    <w:rPr>
      <w:rFonts w:cs="Symbol"/>
    </w:rPr>
  </w:style>
  <w:style w:type="character" w:customStyle="1" w:styleId="ListLabel6">
    <w:name w:val="ListLabel 6"/>
    <w:qFormat/>
    <w:rPr>
      <w:rFonts w:cs="Symbol"/>
    </w:rPr>
  </w:style>
  <w:style w:type="character" w:customStyle="1" w:styleId="ListLabel7">
    <w:name w:val="ListLabel 7"/>
    <w:qFormat/>
    <w:rPr>
      <w:rFonts w:cs="Symbol"/>
    </w:rPr>
  </w:style>
  <w:style w:type="character" w:customStyle="1" w:styleId="ListLabel8">
    <w:name w:val="ListLabel 8"/>
    <w:qFormat/>
    <w:rPr>
      <w:rFonts w:cs="Symbol"/>
    </w:rPr>
  </w:style>
  <w:style w:type="character" w:customStyle="1" w:styleId="ListLabel9">
    <w:name w:val="ListLabel 9"/>
    <w:qFormat/>
    <w:rPr>
      <w:rFonts w:cs="Symbol"/>
    </w:rPr>
  </w:style>
  <w:style w:type="character" w:customStyle="1" w:styleId="ListLabel10">
    <w:name w:val="ListLabel 10"/>
    <w:qFormat/>
    <w:rPr>
      <w:rFonts w:cs="Symbol"/>
    </w:rPr>
  </w:style>
  <w:style w:type="character" w:customStyle="1" w:styleId="EndnoteAnchor">
    <w:name w:val="Endnote Anchor"/>
    <w:rPr>
      <w:vertAlign w:val="superscript"/>
    </w:rPr>
  </w:style>
  <w:style w:type="character" w:customStyle="1" w:styleId="FootnoteAnchor">
    <w:name w:val="Footnote Anchor"/>
    <w:qFormat/>
    <w:rPr>
      <w:vertAlign w:val="superscript"/>
    </w:rPr>
  </w:style>
  <w:style w:type="character" w:customStyle="1" w:styleId="WW-EndnoteCharacters">
    <w:name w:val="WW-Endnote Characters"/>
    <w:qFormat/>
  </w:style>
  <w:style w:type="character" w:customStyle="1" w:styleId="EndnoteCharacters">
    <w:name w:val="Endnote Characters"/>
    <w:qFormat/>
    <w:rPr>
      <w:vertAlign w:val="superscript"/>
    </w:rPr>
  </w:style>
  <w:style w:type="character" w:customStyle="1" w:styleId="Char">
    <w:name w:val="脚注文本 Char"/>
    <w:qFormat/>
    <w:rPr>
      <w:sz w:val="24"/>
      <w:szCs w:val="24"/>
    </w:rPr>
  </w:style>
  <w:style w:type="character" w:customStyle="1" w:styleId="FootnoteCharacters">
    <w:name w:val="Footnote Characters"/>
    <w:qFormat/>
    <w:rPr>
      <w:vertAlign w:val="superscript"/>
    </w:rPr>
  </w:style>
  <w:style w:type="character" w:customStyle="1" w:styleId="4Char">
    <w:name w:val="标题 4 Char"/>
    <w:qFormat/>
    <w:rPr>
      <w:rFonts w:ascii="Cambria" w:eastAsia="Times New Roman" w:hAnsi="Cambria" w:cs="Times New Roman"/>
      <w:b/>
      <w:bCs/>
      <w:sz w:val="28"/>
      <w:szCs w:val="28"/>
    </w:rPr>
  </w:style>
  <w:style w:type="character" w:customStyle="1" w:styleId="3Char">
    <w:name w:val="标题 3 Char"/>
    <w:qFormat/>
    <w:rPr>
      <w:rFonts w:ascii="Calibri" w:eastAsia="Times New Roman" w:hAnsi="Calibri" w:cs="Times New Roman"/>
      <w:b/>
      <w:bCs/>
      <w:sz w:val="26"/>
      <w:szCs w:val="26"/>
    </w:rPr>
  </w:style>
  <w:style w:type="character" w:customStyle="1" w:styleId="a">
    <w:name w:val="默认段落字体"/>
    <w:qFormat/>
  </w:style>
  <w:style w:type="character" w:customStyle="1" w:styleId="WW8Num19z2">
    <w:name w:val="WW8Num19z2"/>
    <w:qFormat/>
    <w:rPr>
      <w:rFonts w:ascii="Wingdings" w:hAnsi="Wingdings" w:cs="Wingdings"/>
    </w:rPr>
  </w:style>
  <w:style w:type="character" w:customStyle="1" w:styleId="WW8Num19z1">
    <w:name w:val="WW8Num19z1"/>
    <w:qFormat/>
    <w:rPr>
      <w:rFonts w:ascii="Courier New" w:hAnsi="Courier New" w:cs="Courier New"/>
    </w:rPr>
  </w:style>
  <w:style w:type="character" w:customStyle="1" w:styleId="WW8Num19z0">
    <w:name w:val="WW8Num19z0"/>
    <w:qFormat/>
    <w:rPr>
      <w:rFonts w:ascii="Symbol" w:hAnsi="Symbol" w:cs="Symbol"/>
    </w:rPr>
  </w:style>
  <w:style w:type="character" w:customStyle="1" w:styleId="WW8Num17z2">
    <w:name w:val="WW8Num17z2"/>
    <w:qFormat/>
    <w:rPr>
      <w:rFonts w:ascii="Wingdings" w:hAnsi="Wingdings" w:cs="Wingdings"/>
    </w:rPr>
  </w:style>
  <w:style w:type="character" w:customStyle="1" w:styleId="WW8Num17z1">
    <w:name w:val="WW8Num17z1"/>
    <w:qFormat/>
    <w:rPr>
      <w:rFonts w:ascii="Courier New" w:hAnsi="Courier New" w:cs="Courier New"/>
    </w:rPr>
  </w:style>
  <w:style w:type="character" w:customStyle="1" w:styleId="WW8Num17z0">
    <w:name w:val="WW8Num17z0"/>
    <w:qFormat/>
    <w:rPr>
      <w:rFonts w:ascii="Symbol" w:hAnsi="Symbol" w:cs="Symbol"/>
    </w:rPr>
  </w:style>
  <w:style w:type="character" w:customStyle="1" w:styleId="WW8Num16z2">
    <w:name w:val="WW8Num16z2"/>
    <w:qFormat/>
    <w:rPr>
      <w:rFonts w:ascii="Wingdings" w:hAnsi="Wingdings" w:cs="Wingdings"/>
    </w:rPr>
  </w:style>
  <w:style w:type="character" w:customStyle="1" w:styleId="WW8Num16z1">
    <w:name w:val="WW8Num16z1"/>
    <w:qFormat/>
    <w:rPr>
      <w:rFonts w:ascii="Courier New" w:hAnsi="Courier New" w:cs="Courier New"/>
    </w:rPr>
  </w:style>
  <w:style w:type="character" w:customStyle="1" w:styleId="WW8Num16z0">
    <w:name w:val="WW8Num16z0"/>
    <w:qFormat/>
    <w:rPr>
      <w:rFonts w:ascii="Symbol" w:hAnsi="Symbol" w:cs="Symbol"/>
    </w:rPr>
  </w:style>
  <w:style w:type="character" w:customStyle="1" w:styleId="WW8Num15z2">
    <w:name w:val="WW8Num15z2"/>
    <w:qFormat/>
    <w:rPr>
      <w:rFonts w:ascii="Wingdings" w:hAnsi="Wingdings" w:cs="Wingdings"/>
    </w:rPr>
  </w:style>
  <w:style w:type="character" w:customStyle="1" w:styleId="WW8Num15z1">
    <w:name w:val="WW8Num15z1"/>
    <w:qFormat/>
    <w:rPr>
      <w:rFonts w:ascii="Courier New" w:hAnsi="Courier New" w:cs="Courier New"/>
    </w:rPr>
  </w:style>
  <w:style w:type="character" w:customStyle="1" w:styleId="WW8Num15z0">
    <w:name w:val="WW8Num15z0"/>
    <w:qFormat/>
    <w:rPr>
      <w:rFonts w:ascii="Symbol" w:hAnsi="Symbol" w:cs="Symbol"/>
    </w:rPr>
  </w:style>
  <w:style w:type="character" w:customStyle="1" w:styleId="WW8Num14z3">
    <w:name w:val="WW8Num14z3"/>
    <w:qFormat/>
    <w:rPr>
      <w:rFonts w:ascii="Symbol" w:hAnsi="Symbol" w:cs="Symbol"/>
    </w:rPr>
  </w:style>
  <w:style w:type="character" w:customStyle="1" w:styleId="WW8Num14z2">
    <w:name w:val="WW8Num14z2"/>
    <w:qFormat/>
    <w:rPr>
      <w:rFonts w:ascii="Wingdings" w:hAnsi="Wingdings" w:cs="Wingdings"/>
    </w:rPr>
  </w:style>
  <w:style w:type="character" w:customStyle="1" w:styleId="WW8Num14z1">
    <w:name w:val="WW8Num14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1">
    <w:name w:val="WW8Num12z1"/>
    <w:qFormat/>
    <w:rPr>
      <w:rFonts w:ascii="Courier New" w:hAnsi="Courier New" w:cs="Wingdings"/>
    </w:rPr>
  </w:style>
  <w:style w:type="character" w:customStyle="1" w:styleId="WW8Num12z0">
    <w:name w:val="WW8Num12z0"/>
    <w:qFormat/>
    <w:rPr>
      <w:rFonts w:ascii="Symbol" w:hAnsi="Symbol" w:cs="Symbol"/>
    </w:rPr>
  </w:style>
  <w:style w:type="character" w:customStyle="1" w:styleId="WW8Num6z2">
    <w:name w:val="WW8Num6z2"/>
    <w:qFormat/>
    <w:rPr>
      <w:rFonts w:ascii="Wingdings" w:hAnsi="Wingdings" w:cs="Wingdings"/>
    </w:rPr>
  </w:style>
  <w:style w:type="character" w:customStyle="1" w:styleId="WW8Num6z1">
    <w:name w:val="WW8Num6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5z1">
    <w:name w:val="WW8Num5z1"/>
    <w:qFormat/>
    <w:rPr>
      <w:rFonts w:ascii="Courier New" w:hAnsi="Courier New" w:cs="Courier New"/>
    </w:rPr>
  </w:style>
  <w:style w:type="character" w:customStyle="1" w:styleId="WW8Num6z0">
    <w:name w:val="WW8Num6z0"/>
    <w:qFormat/>
    <w:rPr>
      <w:rFonts w:ascii="Symbol" w:hAnsi="Symbol" w:cs="Symbol"/>
    </w:rPr>
  </w:style>
  <w:style w:type="character" w:customStyle="1" w:styleId="WW8Num1z8">
    <w:name w:val="WW8Num1z8"/>
    <w:qFormat/>
  </w:style>
  <w:style w:type="character" w:customStyle="1" w:styleId="WW8Num1z7">
    <w:name w:val="WW8Num1z7"/>
    <w:qFormat/>
  </w:style>
  <w:style w:type="character" w:customStyle="1" w:styleId="WW8Num1z6">
    <w:name w:val="WW8Num1z6"/>
    <w:qFormat/>
  </w:style>
  <w:style w:type="character" w:customStyle="1" w:styleId="WW8Num1z5">
    <w:name w:val="WW8Num1z5"/>
    <w:qFormat/>
  </w:style>
  <w:style w:type="character" w:customStyle="1" w:styleId="WW8Num1z4">
    <w:name w:val="WW8Num1z4"/>
    <w:qFormat/>
  </w:style>
  <w:style w:type="character" w:customStyle="1" w:styleId="WW8Num1z3">
    <w:name w:val="WW8Num1z3"/>
    <w:qFormat/>
  </w:style>
  <w:style w:type="character" w:customStyle="1" w:styleId="ListLabel11">
    <w:name w:val="ListLabel 11"/>
    <w:qFormat/>
    <w:rPr>
      <w:rFonts w:cs="Symbol"/>
    </w:rPr>
  </w:style>
  <w:style w:type="character" w:customStyle="1" w:styleId="ListLabel12">
    <w:name w:val="ListLabel 12"/>
    <w:qFormat/>
    <w:rPr>
      <w:rFonts w:cs="Symbol"/>
    </w:rPr>
  </w:style>
  <w:style w:type="character" w:customStyle="1" w:styleId="ListLabel13">
    <w:name w:val="ListLabel 13"/>
    <w:qFormat/>
    <w:rPr>
      <w:rFonts w:cs="Symbol"/>
    </w:rPr>
  </w:style>
  <w:style w:type="character" w:customStyle="1" w:styleId="ListLabel14">
    <w:name w:val="ListLabel 14"/>
    <w:qFormat/>
    <w:rPr>
      <w:rFonts w:cs="Symbol"/>
    </w:rPr>
  </w:style>
  <w:style w:type="character" w:customStyle="1" w:styleId="ListLabel15">
    <w:name w:val="ListLabel 15"/>
    <w:qFormat/>
    <w:rPr>
      <w:rFonts w:cs="Symbol"/>
    </w:rPr>
  </w:style>
  <w:style w:type="character" w:customStyle="1" w:styleId="ListLabel16">
    <w:name w:val="ListLabel 16"/>
    <w:qFormat/>
    <w:rPr>
      <w:rFonts w:cs="Symbol"/>
    </w:rPr>
  </w:style>
  <w:style w:type="paragraph" w:customStyle="1" w:styleId="Heading">
    <w:name w:val="Heading"/>
    <w:basedOn w:val="Normal"/>
    <w:next w:val="BodyText"/>
    <w:qFormat/>
    <w:pPr>
      <w:keepNext/>
      <w:keepLines/>
      <w:spacing w:before="240" w:after="120"/>
    </w:pPr>
  </w:style>
  <w:style w:type="paragraph" w:styleId="BodyText">
    <w:name w:val="Body Text"/>
    <w:basedOn w:val="Normal"/>
    <w:pPr>
      <w:jc w:val="center"/>
    </w:pPr>
    <w:rPr>
      <w:sz w:val="36"/>
    </w:rPr>
  </w:style>
  <w:style w:type="paragraph" w:styleId="List">
    <w:name w:val="List"/>
    <w:basedOn w:val="BodyText"/>
  </w:style>
  <w:style w:type="paragraph" w:styleId="Caption">
    <w:name w:val="caption"/>
    <w:basedOn w:val="Normal"/>
    <w:qFormat/>
    <w:pPr>
      <w:spacing w:before="120" w:after="120"/>
      <w:jc w:val="center"/>
    </w:pPr>
  </w:style>
  <w:style w:type="paragraph" w:customStyle="1" w:styleId="Index">
    <w:name w:val="Index"/>
    <w:basedOn w:val="Normal"/>
    <w:qFormat/>
    <w:pPr>
      <w:suppressLineNumbers/>
    </w:pPr>
  </w:style>
  <w:style w:type="paragraph" w:customStyle="1" w:styleId="Body">
    <w:name w:val="Body"/>
    <w:basedOn w:val="Normal"/>
    <w:qFormat/>
    <w:pPr>
      <w:spacing w:after="120"/>
      <w:jc w:val="both"/>
    </w:pPr>
  </w:style>
  <w:style w:type="paragraph" w:customStyle="1" w:styleId="Problem">
    <w:name w:val="Problem"/>
    <w:basedOn w:val="Normal"/>
    <w:qFormat/>
    <w:pPr>
      <w:keepNext/>
      <w:keepLines/>
      <w:pageBreakBefore/>
      <w:spacing w:before="120" w:after="120"/>
      <w:outlineLvl w:val="0"/>
    </w:pPr>
  </w:style>
  <w:style w:type="paragraph" w:customStyle="1" w:styleId="Enumeration">
    <w:name w:val="Enumeration"/>
    <w:basedOn w:val="Body"/>
    <w:qFormat/>
    <w:pPr>
      <w:ind w:left="270" w:hanging="27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alloonText">
    <w:name w:val="Balloon Text"/>
    <w:basedOn w:val="Normal"/>
    <w:qFormat/>
  </w:style>
  <w:style w:type="paragraph" w:customStyle="1" w:styleId="Highlight">
    <w:name w:val="Highlight"/>
    <w:basedOn w:val="Body"/>
    <w:qFormat/>
    <w:pPr>
      <w:shd w:val="clear" w:color="auto" w:fill="D8D8D8"/>
    </w:pPr>
  </w:style>
  <w:style w:type="paragraph" w:customStyle="1" w:styleId="MenuDescription">
    <w:name w:val="Menu Description"/>
    <w:basedOn w:val="Normal"/>
    <w:next w:val="Highlight"/>
    <w:qFormat/>
    <w:pPr>
      <w:spacing w:before="120" w:after="120"/>
      <w:ind w:left="284"/>
    </w:pPr>
    <w:rPr>
      <w:rFonts w:ascii="Arial" w:hAnsi="Arial" w:cs="Arial"/>
    </w:rPr>
  </w:style>
  <w:style w:type="paragraph" w:customStyle="1" w:styleId="Question">
    <w:name w:val="Question"/>
    <w:basedOn w:val="Body"/>
    <w:next w:val="Body"/>
    <w:qFormat/>
    <w:pPr>
      <w:tabs>
        <w:tab w:val="left" w:pos="0"/>
      </w:tabs>
      <w:spacing w:before="240"/>
      <w:ind w:hanging="567"/>
      <w:jc w:val="left"/>
    </w:pPr>
  </w:style>
  <w:style w:type="paragraph" w:customStyle="1" w:styleId="ExerciseTitle">
    <w:name w:val="Exercise Title"/>
    <w:basedOn w:val="Heading"/>
    <w:next w:val="Heading"/>
    <w:qFormat/>
    <w:pPr>
      <w:pBdr>
        <w:bottom w:val="single" w:sz="8" w:space="1" w:color="000001"/>
      </w:pBdr>
      <w:spacing w:before="0" w:after="240"/>
      <w:jc w:val="center"/>
    </w:pPr>
  </w:style>
  <w:style w:type="paragraph" w:customStyle="1" w:styleId="Code">
    <w:name w:val="Code"/>
    <w:basedOn w:val="Normal"/>
    <w:qFormat/>
    <w:pPr>
      <w:keepLines/>
      <w:spacing w:before="120" w:after="120"/>
      <w:ind w:left="170"/>
    </w:pPr>
    <w:rPr>
      <w:rFonts w:ascii="Courier" w:hAnsi="Courier" w:cs="Courier"/>
    </w:rPr>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paragraph" w:customStyle="1" w:styleId="FrameContents">
    <w:name w:val="Frame Contents"/>
    <w:basedOn w:val="BodyText"/>
    <w:qFormat/>
  </w:style>
  <w:style w:type="paragraph" w:styleId="FootnoteText">
    <w:name w:val="footnote text"/>
    <w:basedOn w:val="Normal"/>
  </w:style>
  <w:style w:type="paragraph" w:customStyle="1" w:styleId="a0">
    <w:name w:val="批注框文本"/>
    <w:basedOn w:val="Normal"/>
    <w:qFormat/>
    <w:rPr>
      <w:rFonts w:ascii="Tahoma" w:hAnsi="Tahoma" w:cs="Tahoma"/>
      <w:sz w:val="16"/>
      <w:szCs w:val="16"/>
    </w:rPr>
  </w:style>
  <w:style w:type="paragraph" w:customStyle="1" w:styleId="a1">
    <w:name w:val="题注"/>
    <w:basedOn w:val="Normal"/>
    <w:next w:val="Body"/>
    <w:qFormat/>
    <w:pPr>
      <w:spacing w:before="120" w:after="120"/>
      <w:jc w:val="center"/>
    </w:pPr>
    <w:rPr>
      <w:b/>
      <w:sz w:val="20"/>
      <w:szCs w:val="20"/>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character" w:styleId="CommentReference">
    <w:name w:val="annotation reference"/>
    <w:basedOn w:val="DefaultParagraphFont"/>
    <w:uiPriority w:val="99"/>
    <w:semiHidden/>
    <w:unhideWhenUsed/>
    <w:rsid w:val="002949B0"/>
    <w:rPr>
      <w:sz w:val="16"/>
      <w:szCs w:val="16"/>
    </w:rPr>
  </w:style>
  <w:style w:type="paragraph" w:styleId="CommentText">
    <w:name w:val="annotation text"/>
    <w:basedOn w:val="Normal"/>
    <w:link w:val="CommentTextChar"/>
    <w:uiPriority w:val="99"/>
    <w:semiHidden/>
    <w:unhideWhenUsed/>
    <w:rsid w:val="002949B0"/>
    <w:rPr>
      <w:rFonts w:cs="Mangal"/>
      <w:sz w:val="20"/>
      <w:szCs w:val="18"/>
    </w:rPr>
  </w:style>
  <w:style w:type="character" w:customStyle="1" w:styleId="CommentTextChar">
    <w:name w:val="Comment Text Char"/>
    <w:basedOn w:val="DefaultParagraphFont"/>
    <w:link w:val="CommentText"/>
    <w:uiPriority w:val="99"/>
    <w:semiHidden/>
    <w:rsid w:val="002949B0"/>
    <w:rPr>
      <w:rFonts w:cs="Mangal"/>
      <w:color w:val="00000A"/>
      <w:szCs w:val="18"/>
    </w:rPr>
  </w:style>
  <w:style w:type="paragraph" w:styleId="CommentSubject">
    <w:name w:val="annotation subject"/>
    <w:basedOn w:val="CommentText"/>
    <w:next w:val="CommentText"/>
    <w:link w:val="CommentSubjectChar"/>
    <w:uiPriority w:val="99"/>
    <w:semiHidden/>
    <w:unhideWhenUsed/>
    <w:rsid w:val="002949B0"/>
    <w:rPr>
      <w:b/>
      <w:bCs/>
    </w:rPr>
  </w:style>
  <w:style w:type="character" w:customStyle="1" w:styleId="CommentSubjectChar">
    <w:name w:val="Comment Subject Char"/>
    <w:basedOn w:val="CommentTextChar"/>
    <w:link w:val="CommentSubject"/>
    <w:uiPriority w:val="99"/>
    <w:semiHidden/>
    <w:rsid w:val="002949B0"/>
    <w:rPr>
      <w:rFonts w:cs="Mangal"/>
      <w:b/>
      <w:bCs/>
      <w:color w:val="00000A"/>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comments" Target="comment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eader" Target="header3.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image" Target="media/image5.png"/><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8</Pages>
  <Words>2241</Words>
  <Characters>12776</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Introduction</vt:lpstr>
    </vt:vector>
  </TitlesOfParts>
  <Company/>
  <LinksUpToDate>false</LinksUpToDate>
  <CharactersWithSpaces>14988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
  <dc:creator>Computing and Information Services</dc:creator>
  <dc:description/>
  <cp:lastModifiedBy>M4mA0ygaTf@student.ethz.ch</cp:lastModifiedBy>
  <cp:revision>12</cp:revision>
  <cp:lastPrinted>2017-04-04T11:54:00Z</cp:lastPrinted>
  <dcterms:created xsi:type="dcterms:W3CDTF">2019-03-31T17:18:00Z</dcterms:created>
  <dcterms:modified xsi:type="dcterms:W3CDTF">2019-03-31T20:21:00Z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